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899" w:rsidRDefault="00593899" w:rsidP="00593899">
      <w:pPr>
        <w:pStyle w:val="a3"/>
        <w:tabs>
          <w:tab w:val="clear" w:pos="4677"/>
          <w:tab w:val="clear" w:pos="9355"/>
        </w:tabs>
      </w:pPr>
    </w:p>
    <w:p w:rsidR="00606682" w:rsidRDefault="007B60D7" w:rsidP="004D7CAF">
      <w:pPr>
        <w:spacing w:before="120"/>
        <w:rPr>
          <w:b/>
          <w:color w:val="000000"/>
        </w:rPr>
      </w:pPr>
      <w:r>
        <w:rPr>
          <w:b/>
          <w:noProof/>
          <w:color w:val="000000"/>
        </w:rPr>
        <w:drawing>
          <wp:inline distT="0" distB="0" distL="0" distR="0">
            <wp:extent cx="6120765" cy="20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20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CAF" w:rsidRPr="00EA2580" w:rsidRDefault="004D7CAF" w:rsidP="004D7CAF">
      <w:pPr>
        <w:spacing w:before="120"/>
        <w:rPr>
          <w:b/>
        </w:rPr>
      </w:pPr>
      <w:r w:rsidRPr="00645232">
        <w:rPr>
          <w:b/>
          <w:color w:val="000000"/>
        </w:rPr>
        <w:t>№</w:t>
      </w:r>
      <w:r w:rsidR="00B62F27">
        <w:rPr>
          <w:b/>
          <w:color w:val="000000"/>
        </w:rPr>
        <w:t xml:space="preserve"> 487- ДО</w:t>
      </w:r>
      <w:r w:rsidR="00E16A5F">
        <w:rPr>
          <w:b/>
          <w:color w:val="000000"/>
        </w:rPr>
        <w:t>-2014</w:t>
      </w:r>
      <w:r w:rsidRPr="00645232">
        <w:rPr>
          <w:b/>
          <w:color w:val="000000"/>
        </w:rPr>
        <w:t xml:space="preserve"> </w:t>
      </w:r>
      <w:r w:rsidR="00B62F27">
        <w:rPr>
          <w:b/>
          <w:color w:val="000000"/>
        </w:rPr>
        <w:t xml:space="preserve">  </w:t>
      </w:r>
      <w:r w:rsidR="00B200C5">
        <w:rPr>
          <w:b/>
          <w:color w:val="000000"/>
        </w:rPr>
        <w:t xml:space="preserve"> </w:t>
      </w:r>
      <w:r w:rsidRPr="00A7548F">
        <w:rPr>
          <w:color w:val="000000"/>
        </w:rPr>
        <w:t>от «</w:t>
      </w:r>
      <w:r w:rsidR="007B60D7">
        <w:rPr>
          <w:color w:val="000000"/>
        </w:rPr>
        <w:t>06</w:t>
      </w:r>
      <w:r w:rsidR="00B62F27">
        <w:rPr>
          <w:color w:val="000000"/>
        </w:rPr>
        <w:t xml:space="preserve"> </w:t>
      </w:r>
      <w:r w:rsidRPr="00A7548F">
        <w:rPr>
          <w:color w:val="000000"/>
        </w:rPr>
        <w:t>»</w:t>
      </w:r>
      <w:r w:rsidRPr="00DE15B5">
        <w:t xml:space="preserve"> </w:t>
      </w:r>
      <w:r w:rsidR="00B62F27">
        <w:t>августа</w:t>
      </w:r>
      <w:r w:rsidRPr="00DE15B5">
        <w:t xml:space="preserve"> 201</w:t>
      </w:r>
      <w:r>
        <w:t>4</w:t>
      </w:r>
      <w:r w:rsidRPr="00DE15B5">
        <w:t xml:space="preserve"> г.</w:t>
      </w:r>
    </w:p>
    <w:p w:rsidR="004D7CAF" w:rsidRDefault="004D7CAF" w:rsidP="004D7CAF">
      <w:pPr>
        <w:suppressAutoHyphens/>
        <w:autoSpaceDE w:val="0"/>
        <w:ind w:left="1428"/>
        <w:jc w:val="both"/>
      </w:pPr>
    </w:p>
    <w:p w:rsidR="004D7CAF" w:rsidRDefault="004D7CAF" w:rsidP="00440E77">
      <w:pPr>
        <w:jc w:val="right"/>
        <w:rPr>
          <w:b/>
        </w:rPr>
      </w:pPr>
      <w:r w:rsidRPr="003404F6">
        <w:rPr>
          <w:b/>
        </w:rPr>
        <w:t>Руководителю предприятия</w:t>
      </w:r>
    </w:p>
    <w:p w:rsidR="00440E77" w:rsidRPr="003404F6" w:rsidRDefault="00440E77" w:rsidP="00440E77">
      <w:pPr>
        <w:jc w:val="right"/>
        <w:rPr>
          <w:b/>
        </w:rPr>
      </w:pPr>
    </w:p>
    <w:p w:rsidR="004D7CAF" w:rsidRPr="003404F6" w:rsidRDefault="004D7CAF" w:rsidP="004D7CAF">
      <w:pPr>
        <w:jc w:val="both"/>
      </w:pPr>
    </w:p>
    <w:p w:rsidR="00276E95" w:rsidRPr="005F0B37" w:rsidRDefault="00A15EFD" w:rsidP="00272DF8">
      <w:pPr>
        <w:ind w:firstLine="426"/>
        <w:jc w:val="both"/>
      </w:pPr>
      <w:r>
        <w:t>ООО «Санаторий-профилакторий «ЯНОС</w:t>
      </w:r>
      <w:r w:rsidR="00276E95" w:rsidRPr="005F0B37">
        <w:t xml:space="preserve">», дочернее общество ОАО «Славнефть-ЯНОС», приглашает вас сделать Коммерческое предложение (КП) </w:t>
      </w:r>
      <w:r w:rsidR="00276E95" w:rsidRPr="00276E95">
        <w:rPr>
          <w:b/>
        </w:rPr>
        <w:t xml:space="preserve">на выполнение комплекса работ по </w:t>
      </w:r>
      <w:r>
        <w:rPr>
          <w:b/>
        </w:rPr>
        <w:t>реконструкции кабинета тепловых процедур ООО «СП «ЯНОС</w:t>
      </w:r>
      <w:r w:rsidR="00276E95" w:rsidRPr="00276E95">
        <w:rPr>
          <w:b/>
        </w:rPr>
        <w:t>».</w:t>
      </w:r>
    </w:p>
    <w:p w:rsidR="004D7CAF" w:rsidRDefault="004D7CAF" w:rsidP="00272DF8">
      <w:pPr>
        <w:suppressAutoHyphens/>
        <w:autoSpaceDE w:val="0"/>
        <w:ind w:firstLine="426"/>
        <w:jc w:val="both"/>
      </w:pPr>
      <w:r>
        <w:t xml:space="preserve">По результатам рассмотрения предложений </w:t>
      </w:r>
      <w:r w:rsidRPr="003404F6">
        <w:t>О</w:t>
      </w:r>
      <w:r>
        <w:t>О</w:t>
      </w:r>
      <w:r w:rsidRPr="003404F6">
        <w:t>О</w:t>
      </w:r>
      <w:r w:rsidR="00A15EFD">
        <w:t xml:space="preserve"> «СП</w:t>
      </w:r>
      <w:r>
        <w:t xml:space="preserve"> </w:t>
      </w:r>
      <w:r w:rsidRPr="003404F6">
        <w:t>«</w:t>
      </w:r>
      <w:r w:rsidR="00A15EFD">
        <w:t>ЯНОС</w:t>
      </w:r>
      <w:r w:rsidRPr="003404F6">
        <w:t>»</w:t>
      </w:r>
      <w:r>
        <w:t xml:space="preserve"> определит контрагента, с которым будет заключен договор на оказание услуг. Предпочтение при отборе будет отдано контрагенту, предложившему наилучшие условия (наименьшая стоимость, соответствие сроков выполнения работ условиям, предложенным заказчиком и проч.).</w:t>
      </w:r>
    </w:p>
    <w:p w:rsidR="004D7CAF" w:rsidRDefault="004D7CAF" w:rsidP="00272DF8">
      <w:pPr>
        <w:suppressAutoHyphens/>
        <w:autoSpaceDE w:val="0"/>
        <w:ind w:firstLine="426"/>
        <w:jc w:val="both"/>
      </w:pPr>
      <w:r>
        <w:t>Подробное техническое задание изложено в Требованиях к предмету оферты (Форма № 3), существенные условия (стоимость, сроки и объем</w:t>
      </w:r>
      <w:r w:rsidR="00301BA2">
        <w:t xml:space="preserve"> оказания услуг и пр.) последующей сделки оговариваются в планируемом к заключению договоре (Форма № 4).</w:t>
      </w:r>
    </w:p>
    <w:p w:rsidR="00301BA2" w:rsidRDefault="00301BA2" w:rsidP="00272DF8">
      <w:pPr>
        <w:suppressAutoHyphens/>
        <w:autoSpaceDE w:val="0"/>
        <w:ind w:firstLine="426"/>
        <w:jc w:val="both"/>
      </w:pPr>
      <w:r w:rsidRPr="003404F6">
        <w:t>О</w:t>
      </w:r>
      <w:r>
        <w:t>О</w:t>
      </w:r>
      <w:r w:rsidRPr="003404F6">
        <w:t>О</w:t>
      </w:r>
      <w:r w:rsidR="00A15EFD">
        <w:t xml:space="preserve"> «СП</w:t>
      </w:r>
      <w:r>
        <w:t xml:space="preserve"> </w:t>
      </w:r>
      <w:r w:rsidRPr="003404F6">
        <w:t>«</w:t>
      </w:r>
      <w:r w:rsidR="00A15EFD">
        <w:t>ЯНОС</w:t>
      </w:r>
      <w:r w:rsidRPr="003404F6">
        <w:t>»</w:t>
      </w:r>
      <w:r>
        <w:t xml:space="preserve"> оставляет за собой право акцептовать любое из поступивших предложений, либо не акцептовать ни одно из них.</w:t>
      </w:r>
    </w:p>
    <w:p w:rsidR="00301BA2" w:rsidRDefault="00301BA2" w:rsidP="00272DF8">
      <w:pPr>
        <w:suppressAutoHyphens/>
        <w:autoSpaceDE w:val="0"/>
        <w:ind w:firstLine="426"/>
        <w:jc w:val="both"/>
      </w:pPr>
      <w:r>
        <w:t>В случае Вашей заинтер</w:t>
      </w:r>
      <w:bookmarkStart w:id="0" w:name="_GoBack"/>
      <w:bookmarkEnd w:id="0"/>
      <w:r>
        <w:t xml:space="preserve">есованности в участии в отборе предлагаем направить в наш адрес оферту по прилагаемой форме. Предложения должны оформляться безотзывными офертами со сроком акцепта </w:t>
      </w:r>
      <w:r w:rsidR="00B200C5" w:rsidRPr="00B200C5">
        <w:t xml:space="preserve">до </w:t>
      </w:r>
      <w:r w:rsidR="00B62F27">
        <w:t>25.09.</w:t>
      </w:r>
      <w:r w:rsidRPr="00B200C5">
        <w:t xml:space="preserve"> 2014 г. включительно</w:t>
      </w:r>
      <w:r>
        <w:t>, соответствовать всем условиям, указанным в настоящем сообщении.</w:t>
      </w:r>
    </w:p>
    <w:p w:rsidR="00301BA2" w:rsidRDefault="00301BA2" w:rsidP="00272DF8">
      <w:pPr>
        <w:suppressAutoHyphens/>
        <w:autoSpaceDE w:val="0"/>
        <w:ind w:firstLine="426"/>
        <w:jc w:val="both"/>
      </w:pPr>
      <w:r>
        <w:t>Офертой контрагента будет считаться заполненная Форма № 1 к настоящему сообщению с нижеуказанным комплектом документов:</w:t>
      </w:r>
    </w:p>
    <w:p w:rsidR="00301BA2" w:rsidRDefault="00301BA2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Предложение о заключении договора (безотзывная оферта, Форма № 2);</w:t>
      </w:r>
    </w:p>
    <w:p w:rsidR="00301BA2" w:rsidRDefault="00301BA2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Договор с приложениями к нему, подписанные и скрепленные печатью организации в редакции Заказчика, в 2-х экземплярах (Форма №4);</w:t>
      </w:r>
    </w:p>
    <w:p w:rsidR="00011D24" w:rsidRDefault="00011D24" w:rsidP="00C17A61">
      <w:pPr>
        <w:tabs>
          <w:tab w:val="num" w:pos="1080"/>
        </w:tabs>
        <w:ind w:left="1080"/>
        <w:jc w:val="both"/>
        <w:rPr>
          <w:color w:val="FF0000"/>
        </w:rPr>
      </w:pPr>
    </w:p>
    <w:p w:rsidR="00593899" w:rsidRPr="00B200C5" w:rsidRDefault="00593899" w:rsidP="00593899">
      <w:pPr>
        <w:jc w:val="both"/>
        <w:rPr>
          <w:b/>
        </w:rPr>
      </w:pPr>
      <w:r w:rsidRPr="00B200C5">
        <w:rPr>
          <w:b/>
        </w:rPr>
        <w:t>Начало сбора оферт – «</w:t>
      </w:r>
      <w:r w:rsidR="00B62F27">
        <w:rPr>
          <w:b/>
        </w:rPr>
        <w:t>06</w:t>
      </w:r>
      <w:r w:rsidRPr="00B200C5">
        <w:rPr>
          <w:b/>
        </w:rPr>
        <w:t xml:space="preserve">» </w:t>
      </w:r>
      <w:r w:rsidR="00276E95">
        <w:rPr>
          <w:b/>
        </w:rPr>
        <w:t>августа</w:t>
      </w:r>
      <w:r w:rsidR="000E6C28" w:rsidRPr="00B200C5">
        <w:rPr>
          <w:b/>
        </w:rPr>
        <w:t xml:space="preserve"> </w:t>
      </w:r>
      <w:r w:rsidRPr="00B200C5">
        <w:rPr>
          <w:b/>
        </w:rPr>
        <w:t xml:space="preserve"> 201</w:t>
      </w:r>
      <w:r w:rsidR="002A09FE" w:rsidRPr="00B200C5">
        <w:rPr>
          <w:b/>
        </w:rPr>
        <w:t>4</w:t>
      </w:r>
      <w:r w:rsidRPr="00B200C5">
        <w:rPr>
          <w:b/>
        </w:rPr>
        <w:t xml:space="preserve"> года.</w:t>
      </w:r>
    </w:p>
    <w:p w:rsidR="00593899" w:rsidRPr="00B200C5" w:rsidRDefault="00593899" w:rsidP="00593899">
      <w:pPr>
        <w:jc w:val="both"/>
        <w:rPr>
          <w:b/>
        </w:rPr>
      </w:pPr>
      <w:r w:rsidRPr="00B200C5">
        <w:rPr>
          <w:b/>
        </w:rPr>
        <w:t xml:space="preserve">Окончание сбора оферт – </w:t>
      </w:r>
      <w:r w:rsidR="00867783" w:rsidRPr="00B200C5">
        <w:rPr>
          <w:b/>
        </w:rPr>
        <w:t>12</w:t>
      </w:r>
      <w:r w:rsidRPr="00B200C5">
        <w:rPr>
          <w:b/>
        </w:rPr>
        <w:t>:</w:t>
      </w:r>
      <w:r w:rsidR="00867783" w:rsidRPr="00B200C5">
        <w:rPr>
          <w:b/>
        </w:rPr>
        <w:t>00</w:t>
      </w:r>
      <w:r w:rsidRPr="00B200C5">
        <w:rPr>
          <w:b/>
        </w:rPr>
        <w:t xml:space="preserve"> «</w:t>
      </w:r>
      <w:r w:rsidR="00B62F27">
        <w:rPr>
          <w:b/>
        </w:rPr>
        <w:t>25</w:t>
      </w:r>
      <w:r w:rsidR="00011D24" w:rsidRPr="00B200C5">
        <w:rPr>
          <w:b/>
        </w:rPr>
        <w:t xml:space="preserve">» </w:t>
      </w:r>
      <w:r w:rsidR="00276E95">
        <w:rPr>
          <w:b/>
        </w:rPr>
        <w:t>августа</w:t>
      </w:r>
      <w:r w:rsidRPr="00B200C5">
        <w:rPr>
          <w:b/>
        </w:rPr>
        <w:t xml:space="preserve"> 201</w:t>
      </w:r>
      <w:r w:rsidR="002A09FE" w:rsidRPr="00B200C5">
        <w:rPr>
          <w:b/>
        </w:rPr>
        <w:t>4</w:t>
      </w:r>
      <w:r w:rsidRPr="00B200C5">
        <w:rPr>
          <w:b/>
        </w:rPr>
        <w:t xml:space="preserve"> года.</w:t>
      </w:r>
    </w:p>
    <w:p w:rsidR="00593899" w:rsidRPr="002F5E2E" w:rsidRDefault="00593899" w:rsidP="00593899">
      <w:pPr>
        <w:jc w:val="both"/>
        <w:rPr>
          <w:b/>
        </w:rPr>
      </w:pPr>
      <w:r w:rsidRPr="00B200C5">
        <w:rPr>
          <w:b/>
        </w:rPr>
        <w:t>Срок для определения оферты для акцепта – до «</w:t>
      </w:r>
      <w:r w:rsidR="00B62F27">
        <w:rPr>
          <w:b/>
        </w:rPr>
        <w:t>25</w:t>
      </w:r>
      <w:r w:rsidRPr="00B200C5">
        <w:rPr>
          <w:b/>
        </w:rPr>
        <w:t xml:space="preserve">» </w:t>
      </w:r>
      <w:r w:rsidR="00B62F27">
        <w:rPr>
          <w:b/>
        </w:rPr>
        <w:t>сентября</w:t>
      </w:r>
      <w:r w:rsidRPr="00B200C5">
        <w:rPr>
          <w:b/>
        </w:rPr>
        <w:t>201</w:t>
      </w:r>
      <w:r w:rsidR="002A09FE" w:rsidRPr="00B200C5">
        <w:rPr>
          <w:b/>
        </w:rPr>
        <w:t>4</w:t>
      </w:r>
      <w:r w:rsidRPr="00B200C5">
        <w:rPr>
          <w:b/>
        </w:rPr>
        <w:t xml:space="preserve"> года.</w:t>
      </w:r>
    </w:p>
    <w:p w:rsidR="00593899" w:rsidRPr="002F5E2E" w:rsidRDefault="00593899" w:rsidP="00593899">
      <w:pPr>
        <w:jc w:val="both"/>
      </w:pPr>
    </w:p>
    <w:p w:rsidR="00360A82" w:rsidRPr="00360A82" w:rsidRDefault="00A15EFD" w:rsidP="00272DF8">
      <w:pPr>
        <w:ind w:firstLine="426"/>
        <w:jc w:val="both"/>
        <w:rPr>
          <w:u w:val="single"/>
        </w:rPr>
      </w:pPr>
      <w:r>
        <w:rPr>
          <w:u w:val="single"/>
        </w:rPr>
        <w:t>ОО «СП «ЯНОС</w:t>
      </w:r>
      <w:r w:rsidR="00360A82" w:rsidRPr="00360A82">
        <w:rPr>
          <w:u w:val="single"/>
        </w:rPr>
        <w:t xml:space="preserve">»  может внести изменения в условия оферты не позднее, чем за 3 рабочих дня до завершения срока окончания сбора оферт. </w:t>
      </w:r>
    </w:p>
    <w:p w:rsidR="00360A82" w:rsidRPr="00360A82" w:rsidRDefault="00360A82" w:rsidP="00272DF8">
      <w:pPr>
        <w:ind w:firstLine="426"/>
        <w:jc w:val="both"/>
        <w:rPr>
          <w:u w:val="single"/>
        </w:rPr>
      </w:pPr>
      <w:r w:rsidRPr="00360A82">
        <w:rPr>
          <w:u w:val="single"/>
        </w:rPr>
        <w:t>Внимание! Претенденты, не прошедшие проверку на соответствие Стоп - критериям в установленном порядке, дополняют пакет комплектом документов, необходимым для проведения проверки (перечень размещён на сайте компании):</w:t>
      </w:r>
    </w:p>
    <w:p w:rsidR="00360A82" w:rsidRDefault="007B60D7" w:rsidP="00272DF8">
      <w:pPr>
        <w:ind w:firstLine="426"/>
        <w:jc w:val="both"/>
      </w:pPr>
      <w:hyperlink r:id="rId10" w:history="1">
        <w:r w:rsidR="00360A82" w:rsidRPr="00360A82">
          <w:rPr>
            <w:rStyle w:val="a7"/>
          </w:rPr>
          <w:t>http://www.refinery.yaroslavl.su/index.php?module=tend&amp;page=stop</w:t>
        </w:r>
      </w:hyperlink>
    </w:p>
    <w:p w:rsidR="0025092C" w:rsidRPr="00360A82" w:rsidRDefault="0025092C" w:rsidP="00272DF8">
      <w:pPr>
        <w:ind w:firstLine="426"/>
        <w:jc w:val="both"/>
      </w:pPr>
    </w:p>
    <w:p w:rsidR="00593899" w:rsidRPr="002F5E2E" w:rsidRDefault="00593899" w:rsidP="00272DF8">
      <w:pPr>
        <w:ind w:firstLine="426"/>
        <w:jc w:val="both"/>
      </w:pPr>
      <w:r w:rsidRPr="002F5E2E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</w:t>
      </w:r>
      <w:r w:rsidRPr="002F5E2E">
        <w:lastRenderedPageBreak/>
        <w:t xml:space="preserve">содержать наименование контрагента и ссылку на настоящее сообщение по форме: </w:t>
      </w:r>
      <w:r w:rsidRPr="00F62F83">
        <w:rPr>
          <w:b/>
        </w:rPr>
        <w:t>«Предложение на №</w:t>
      </w:r>
      <w:r w:rsidR="001349AD" w:rsidRPr="00F62F83">
        <w:rPr>
          <w:b/>
        </w:rPr>
        <w:t xml:space="preserve"> </w:t>
      </w:r>
      <w:r w:rsidR="00B62F27">
        <w:rPr>
          <w:b/>
        </w:rPr>
        <w:t>487-ДО</w:t>
      </w:r>
      <w:r w:rsidR="00E16A5F">
        <w:rPr>
          <w:b/>
        </w:rPr>
        <w:t>-2014</w:t>
      </w:r>
      <w:r w:rsidR="00B62F27">
        <w:rPr>
          <w:b/>
        </w:rPr>
        <w:t xml:space="preserve"> от 05.08.</w:t>
      </w:r>
      <w:r w:rsidR="00A15EFD">
        <w:rPr>
          <w:b/>
        </w:rPr>
        <w:t xml:space="preserve"> </w:t>
      </w:r>
      <w:r w:rsidR="001349AD" w:rsidRPr="00F62F83">
        <w:rPr>
          <w:b/>
        </w:rPr>
        <w:t>201</w:t>
      </w:r>
      <w:r w:rsidR="002F7BA2" w:rsidRPr="00F62F83">
        <w:rPr>
          <w:b/>
        </w:rPr>
        <w:t>4</w:t>
      </w:r>
      <w:r w:rsidR="00106F09" w:rsidRPr="00F62F83">
        <w:rPr>
          <w:b/>
        </w:rPr>
        <w:t>»</w:t>
      </w:r>
      <w:r w:rsidR="001349AD" w:rsidRPr="00F62F83">
        <w:rPr>
          <w:b/>
        </w:rPr>
        <w:t>.</w:t>
      </w:r>
    </w:p>
    <w:p w:rsidR="00593899" w:rsidRPr="002F5E2E" w:rsidRDefault="00593899" w:rsidP="00272DF8">
      <w:pPr>
        <w:ind w:firstLine="426"/>
        <w:jc w:val="both"/>
      </w:pPr>
      <w:r w:rsidRPr="002F5E2E">
        <w:t>Претендент передает 2 конверта документов, один из которых содержит оригиналы документов</w:t>
      </w:r>
      <w:r w:rsidR="0049362F" w:rsidRPr="002F5E2E">
        <w:t>,</w:t>
      </w:r>
      <w:r w:rsidRPr="002F5E2E">
        <w:t xml:space="preserve"> второй – копии всех документов конверта с оригиналами. В конверт с пометкой «Оригинал» вкладывается диск с электронной версией </w:t>
      </w:r>
      <w:r w:rsidR="00106F09">
        <w:t>(</w:t>
      </w:r>
      <w:r w:rsidRPr="002F5E2E">
        <w:t>отсканированными оригиналами документов</w:t>
      </w:r>
      <w:r w:rsidR="00106F09">
        <w:t>,</w:t>
      </w:r>
      <w:r w:rsidRPr="002F5E2E">
        <w:t xml:space="preserve"> содержащимися в конверте). Документы в конверте с пометкой «Оригинал» являются официальной офертой. </w:t>
      </w:r>
    </w:p>
    <w:p w:rsidR="00593899" w:rsidRDefault="00593899" w:rsidP="00272DF8">
      <w:pPr>
        <w:ind w:firstLine="426"/>
        <w:jc w:val="both"/>
      </w:pPr>
      <w:r w:rsidRPr="002F5E2E">
        <w:t xml:space="preserve">Конверты доставляются представителем Претендента, </w:t>
      </w:r>
      <w:proofErr w:type="gramStart"/>
      <w:r w:rsidRPr="002F5E2E">
        <w:t>экспресс-почтой</w:t>
      </w:r>
      <w:proofErr w:type="gramEnd"/>
      <w:r w:rsidRPr="002F5E2E">
        <w:t xml:space="preserve"> или заказным письмом с </w:t>
      </w:r>
      <w:r w:rsidR="00D347F6" w:rsidRPr="002F5E2E">
        <w:t xml:space="preserve"> </w:t>
      </w:r>
      <w:r w:rsidRPr="002F5E2E">
        <w:t xml:space="preserve">уведомлением </w:t>
      </w:r>
      <w:r w:rsidR="00D347F6" w:rsidRPr="002F5E2E">
        <w:t xml:space="preserve">  </w:t>
      </w:r>
      <w:r w:rsidRPr="002F5E2E">
        <w:t>о</w:t>
      </w:r>
      <w:r w:rsidR="00D347F6" w:rsidRPr="002F5E2E">
        <w:t xml:space="preserve">  </w:t>
      </w:r>
      <w:r w:rsidRPr="002F5E2E">
        <w:t xml:space="preserve"> вручении</w:t>
      </w:r>
      <w:r w:rsidR="00D347F6" w:rsidRPr="002F5E2E">
        <w:t xml:space="preserve"> </w:t>
      </w:r>
      <w:r w:rsidRPr="002F5E2E">
        <w:t xml:space="preserve"> </w:t>
      </w:r>
      <w:r w:rsidR="00D347F6" w:rsidRPr="002F5E2E">
        <w:t xml:space="preserve"> </w:t>
      </w:r>
      <w:r w:rsidRPr="002F5E2E">
        <w:t>по</w:t>
      </w:r>
      <w:r w:rsidR="00D347F6" w:rsidRPr="002F5E2E">
        <w:t xml:space="preserve">  </w:t>
      </w:r>
      <w:r w:rsidRPr="002F5E2E">
        <w:t xml:space="preserve"> адресу:</w:t>
      </w:r>
      <w:r w:rsidR="00F62F83">
        <w:t xml:space="preserve"> </w:t>
      </w:r>
      <w:r w:rsidR="00F62F83" w:rsidRPr="002F5E2E">
        <w:t xml:space="preserve">150000,   г. Ярославль, ГКП, Московский пр., д.130, в Тендерный комитет ОАО </w:t>
      </w:r>
      <w:r w:rsidR="00602D1B">
        <w:t>«</w:t>
      </w:r>
      <w:r w:rsidR="00F62F83" w:rsidRPr="002F5E2E">
        <w:t>Славнефть-ЯНОС</w:t>
      </w:r>
      <w:r w:rsidR="00602D1B">
        <w:t>»</w:t>
      </w:r>
      <w:r w:rsidR="0011439B" w:rsidRPr="002F5E2E">
        <w:t>,</w:t>
      </w:r>
      <w:r w:rsidRPr="002F5E2E">
        <w:t xml:space="preserve">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5092C" w:rsidRDefault="0025092C" w:rsidP="00272DF8">
      <w:pPr>
        <w:ind w:firstLine="426"/>
        <w:jc w:val="both"/>
      </w:pPr>
    </w:p>
    <w:p w:rsidR="00593899" w:rsidRDefault="00593899" w:rsidP="0025092C">
      <w:pPr>
        <w:jc w:val="both"/>
        <w:rPr>
          <w:b/>
        </w:rPr>
      </w:pPr>
      <w:r w:rsidRPr="002F5E2E">
        <w:rPr>
          <w:b/>
        </w:rPr>
        <w:t>Предложения, представленные позже указанного срока, к рассмотрению не принимаются.</w:t>
      </w:r>
    </w:p>
    <w:p w:rsidR="00593899" w:rsidRPr="0025092C" w:rsidRDefault="00593899" w:rsidP="00593899">
      <w:pPr>
        <w:jc w:val="both"/>
      </w:pPr>
      <w:r w:rsidRPr="0025092C">
        <w:t>О</w:t>
      </w:r>
      <w:r w:rsidR="002E0FFD" w:rsidRPr="0025092C">
        <w:t>О</w:t>
      </w:r>
      <w:r w:rsidRPr="0025092C">
        <w:t>О «С</w:t>
      </w:r>
      <w:r w:rsidR="00A15EFD">
        <w:t>П «ЯНОС</w:t>
      </w:r>
      <w:r w:rsidR="002E0FFD" w:rsidRPr="0025092C">
        <w:t xml:space="preserve">» </w:t>
      </w:r>
      <w:r w:rsidRPr="0025092C">
        <w:t xml:space="preserve"> имеет право продлить срок подачи оферт.</w:t>
      </w:r>
    </w:p>
    <w:p w:rsidR="00593899" w:rsidRPr="0025092C" w:rsidRDefault="00593899" w:rsidP="00593899">
      <w:pPr>
        <w:jc w:val="both"/>
        <w:rPr>
          <w:u w:val="single"/>
        </w:rPr>
      </w:pPr>
      <w:r w:rsidRPr="0025092C">
        <w:rPr>
          <w:u w:val="single"/>
        </w:rPr>
        <w:t>По вопросам технического характера обращаться:</w:t>
      </w:r>
    </w:p>
    <w:p w:rsidR="00276E95" w:rsidRDefault="00276E95" w:rsidP="00276E95">
      <w:pPr>
        <w:jc w:val="both"/>
      </w:pPr>
      <w:r>
        <w:t xml:space="preserve">Главный инженер </w:t>
      </w:r>
      <w:r w:rsidRPr="003404F6">
        <w:t>О</w:t>
      </w:r>
      <w:r>
        <w:t>О</w:t>
      </w:r>
      <w:r w:rsidRPr="003404F6">
        <w:t>О</w:t>
      </w:r>
      <w:r w:rsidR="00D55BDD">
        <w:t xml:space="preserve"> «СП</w:t>
      </w:r>
      <w:r>
        <w:t xml:space="preserve"> </w:t>
      </w:r>
      <w:r w:rsidRPr="003404F6">
        <w:t>«</w:t>
      </w:r>
      <w:r w:rsidR="00D55BDD">
        <w:t>ЯНОС</w:t>
      </w:r>
      <w:r w:rsidRPr="003404F6">
        <w:t xml:space="preserve">» </w:t>
      </w:r>
      <w:r w:rsidRPr="00791376">
        <w:t xml:space="preserve"> </w:t>
      </w:r>
      <w:r w:rsidR="00D55BDD">
        <w:t>Гусаков Николай Александрович</w:t>
      </w:r>
    </w:p>
    <w:p w:rsidR="00276E95" w:rsidRDefault="00276E95" w:rsidP="00276E95">
      <w:pPr>
        <w:jc w:val="both"/>
      </w:pPr>
      <w:r w:rsidRPr="00791376">
        <w:t xml:space="preserve"> тел.: (4852) </w:t>
      </w:r>
      <w:r w:rsidR="00D55BDD">
        <w:t>98-57-12</w:t>
      </w:r>
      <w:r w:rsidRPr="00791376">
        <w:t>,</w:t>
      </w:r>
      <w:r w:rsidR="007B60D7">
        <w:t>97-08-20</w:t>
      </w:r>
      <w:r w:rsidRPr="00791376">
        <w:t xml:space="preserve"> факс: (4852) </w:t>
      </w:r>
      <w:r w:rsidR="00D55BDD">
        <w:t>97-08-20</w:t>
      </w:r>
      <w:r w:rsidRPr="00791376">
        <w:t>,</w:t>
      </w:r>
      <w:r>
        <w:t xml:space="preserve"> </w:t>
      </w:r>
      <w:r>
        <w:rPr>
          <w:lang w:val="en-US"/>
        </w:rPr>
        <w:t>E</w:t>
      </w:r>
      <w:r w:rsidRPr="00791376">
        <w:t>-</w:t>
      </w:r>
      <w:r>
        <w:rPr>
          <w:lang w:val="en-US"/>
        </w:rPr>
        <w:t>mail</w:t>
      </w:r>
      <w:r w:rsidRPr="00791376">
        <w:t xml:space="preserve">: </w:t>
      </w:r>
      <w:hyperlink r:id="rId11" w:history="1">
        <w:r w:rsidR="00D55BDD" w:rsidRPr="00667079">
          <w:rPr>
            <w:rStyle w:val="a7"/>
            <w:i/>
          </w:rPr>
          <w:t>ср-</w:t>
        </w:r>
        <w:r w:rsidR="00D55BDD" w:rsidRPr="00667079">
          <w:rPr>
            <w:rStyle w:val="a7"/>
            <w:i/>
            <w:lang w:val="en-US"/>
          </w:rPr>
          <w:t>yanos</w:t>
        </w:r>
        <w:r w:rsidR="00D55BDD" w:rsidRPr="00D57EBA">
          <w:rPr>
            <w:rStyle w:val="a7"/>
            <w:i/>
          </w:rPr>
          <w:t>@</w:t>
        </w:r>
        <w:r w:rsidR="00D55BDD" w:rsidRPr="00667079">
          <w:rPr>
            <w:rStyle w:val="a7"/>
            <w:i/>
            <w:lang w:val="en-US"/>
          </w:rPr>
          <w:t>yandex</w:t>
        </w:r>
        <w:r w:rsidR="00D55BDD" w:rsidRPr="00667079">
          <w:rPr>
            <w:rStyle w:val="a7"/>
            <w:i/>
          </w:rPr>
          <w:t>.ru</w:t>
        </w:r>
      </w:hyperlink>
    </w:p>
    <w:p w:rsidR="0025092C" w:rsidRPr="003404F6" w:rsidRDefault="0025092C" w:rsidP="00276E95">
      <w:pPr>
        <w:spacing w:before="240" w:after="60"/>
        <w:jc w:val="both"/>
      </w:pPr>
      <w:r w:rsidRPr="00835A64">
        <w:rPr>
          <w:u w:val="single"/>
        </w:rPr>
        <w:t>По вопросам организационного характера обращаться</w:t>
      </w:r>
      <w:r w:rsidRPr="003404F6">
        <w:t>:</w:t>
      </w:r>
    </w:p>
    <w:p w:rsidR="00C0402F" w:rsidRDefault="00F62F83" w:rsidP="0025092C">
      <w:pPr>
        <w:jc w:val="both"/>
      </w:pPr>
      <w:r>
        <w:t>Ведущий с</w:t>
      </w:r>
      <w:r w:rsidR="0025092C" w:rsidRPr="00791376">
        <w:t xml:space="preserve">пециалист </w:t>
      </w:r>
      <w:r w:rsidR="0025092C" w:rsidRPr="003404F6">
        <w:t>Тендерного комитета</w:t>
      </w:r>
      <w:r w:rsidR="0025092C" w:rsidRPr="00791376">
        <w:t xml:space="preserve"> </w:t>
      </w:r>
      <w:r w:rsidR="00C0402F" w:rsidRPr="002F5E2E">
        <w:t xml:space="preserve">ОАО </w:t>
      </w:r>
      <w:r w:rsidR="00602D1B">
        <w:t>«</w:t>
      </w:r>
      <w:r w:rsidR="00C0402F" w:rsidRPr="002F5E2E">
        <w:t>Славнефть-ЯНОС</w:t>
      </w:r>
      <w:r w:rsidR="00602D1B">
        <w:t>»</w:t>
      </w:r>
      <w:r w:rsidR="00C0402F">
        <w:t xml:space="preserve"> </w:t>
      </w:r>
    </w:p>
    <w:p w:rsidR="0025092C" w:rsidRDefault="0025092C" w:rsidP="0025092C">
      <w:pPr>
        <w:jc w:val="both"/>
      </w:pPr>
      <w:r>
        <w:t xml:space="preserve">Зимина </w:t>
      </w:r>
      <w:r w:rsidR="00F62F83">
        <w:t>Надежда Владимировна</w:t>
      </w:r>
      <w:r w:rsidRPr="00791376">
        <w:t xml:space="preserve"> тел.: (4852) </w:t>
      </w:r>
      <w:r>
        <w:t>49</w:t>
      </w:r>
      <w:r w:rsidRPr="00791376">
        <w:t>-</w:t>
      </w:r>
      <w:r>
        <w:t>82-64</w:t>
      </w:r>
      <w:r w:rsidRPr="00791376">
        <w:t>, факс: (4852) 49-93-00,</w:t>
      </w:r>
      <w:r>
        <w:t xml:space="preserve"> </w:t>
      </w:r>
    </w:p>
    <w:p w:rsidR="0025092C" w:rsidRPr="0025092C" w:rsidRDefault="0025092C" w:rsidP="0025092C">
      <w:pPr>
        <w:jc w:val="both"/>
        <w:rPr>
          <w:lang w:val="en-US"/>
        </w:rPr>
      </w:pPr>
      <w:r>
        <w:rPr>
          <w:lang w:val="en-US"/>
        </w:rPr>
        <w:t>E</w:t>
      </w:r>
      <w:r w:rsidRPr="0025092C">
        <w:rPr>
          <w:lang w:val="en-US"/>
        </w:rPr>
        <w:t>-</w:t>
      </w:r>
      <w:r>
        <w:rPr>
          <w:lang w:val="en-US"/>
        </w:rPr>
        <w:t>mail</w:t>
      </w:r>
      <w:r w:rsidRPr="0025092C">
        <w:rPr>
          <w:lang w:val="en-US"/>
        </w:rPr>
        <w:t xml:space="preserve">: </w:t>
      </w:r>
      <w:hyperlink r:id="rId12" w:history="1">
        <w:r w:rsidRPr="0025092C">
          <w:rPr>
            <w:rStyle w:val="a7"/>
            <w:lang w:val="en-US"/>
          </w:rPr>
          <w:t xml:space="preserve"> </w:t>
        </w:r>
        <w:r w:rsidRPr="00B90AA7">
          <w:rPr>
            <w:rStyle w:val="a7"/>
            <w:i/>
            <w:lang w:val="en-US"/>
          </w:rPr>
          <w:t>Z</w:t>
        </w:r>
        <w:r w:rsidRPr="0025092C">
          <w:rPr>
            <w:rStyle w:val="a7"/>
            <w:i/>
            <w:lang w:val="en-US"/>
          </w:rPr>
          <w:t>imina</w:t>
        </w:r>
        <w:r w:rsidRPr="00B90AA7">
          <w:rPr>
            <w:rStyle w:val="a7"/>
            <w:i/>
            <w:lang w:val="en-US"/>
          </w:rPr>
          <w:t>NV</w:t>
        </w:r>
        <w:r w:rsidRPr="0025092C">
          <w:rPr>
            <w:rStyle w:val="a7"/>
            <w:i/>
            <w:lang w:val="en-US"/>
          </w:rPr>
          <w:t>@yanos.slavneft.ru</w:t>
        </w:r>
      </w:hyperlink>
    </w:p>
    <w:p w:rsidR="00593899" w:rsidRPr="0025092C" w:rsidRDefault="00593899" w:rsidP="00593899">
      <w:pPr>
        <w:jc w:val="both"/>
        <w:rPr>
          <w:sz w:val="16"/>
          <w:szCs w:val="16"/>
          <w:highlight w:val="yellow"/>
          <w:lang w:val="en-US"/>
        </w:rPr>
      </w:pPr>
    </w:p>
    <w:p w:rsidR="00B14D21" w:rsidRPr="00CA46DE" w:rsidRDefault="00B14D21" w:rsidP="00593899">
      <w:pPr>
        <w:ind w:firstLine="720"/>
        <w:jc w:val="both"/>
        <w:rPr>
          <w:b/>
          <w:lang w:val="en-US"/>
        </w:rPr>
      </w:pPr>
    </w:p>
    <w:p w:rsidR="00B14D21" w:rsidRPr="00CA46DE" w:rsidRDefault="00B14D21" w:rsidP="00593899">
      <w:pPr>
        <w:ind w:firstLine="720"/>
        <w:jc w:val="both"/>
        <w:rPr>
          <w:b/>
          <w:lang w:val="en-US"/>
        </w:rPr>
      </w:pPr>
    </w:p>
    <w:p w:rsidR="00593899" w:rsidRDefault="00593899" w:rsidP="00272DF8">
      <w:pPr>
        <w:ind w:firstLine="426"/>
        <w:jc w:val="both"/>
        <w:rPr>
          <w:b/>
        </w:rPr>
      </w:pPr>
      <w:r w:rsidRPr="002F5E2E">
        <w:rPr>
          <w:b/>
        </w:rPr>
        <w:t>Внимание: настоящее предложение, ни при каких обстоятельствах не может расцениваться как публичная оферта. Соответственно, О</w:t>
      </w:r>
      <w:r w:rsidR="002E0FFD">
        <w:rPr>
          <w:b/>
        </w:rPr>
        <w:t>О</w:t>
      </w:r>
      <w:r w:rsidRPr="002F5E2E">
        <w:rPr>
          <w:b/>
        </w:rPr>
        <w:t>О «С</w:t>
      </w:r>
      <w:r w:rsidR="00D55BDD">
        <w:rPr>
          <w:b/>
        </w:rPr>
        <w:t>П «ЯНОС</w:t>
      </w:r>
      <w:r w:rsidRPr="002F5E2E">
        <w:rPr>
          <w:b/>
        </w:rPr>
        <w:t xml:space="preserve">» не </w:t>
      </w:r>
      <w:proofErr w:type="gramStart"/>
      <w:r w:rsidRPr="002F5E2E">
        <w:rPr>
          <w:b/>
        </w:rPr>
        <w:t>несет какой бы то ни было</w:t>
      </w:r>
      <w:proofErr w:type="gramEnd"/>
      <w:r w:rsidRPr="002F5E2E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B322CA" w:rsidRDefault="00B322CA">
      <w:pPr>
        <w:spacing w:line="276" w:lineRule="auto"/>
        <w:jc w:val="center"/>
        <w:rPr>
          <w:i/>
          <w:sz w:val="20"/>
          <w:szCs w:val="20"/>
        </w:rPr>
      </w:pPr>
    </w:p>
    <w:p w:rsidR="00B322CA" w:rsidRDefault="00B322CA">
      <w:pPr>
        <w:spacing w:line="276" w:lineRule="auto"/>
        <w:jc w:val="center"/>
        <w:rPr>
          <w:i/>
          <w:sz w:val="20"/>
          <w:szCs w:val="20"/>
        </w:rPr>
      </w:pPr>
    </w:p>
    <w:p w:rsidR="00B322CA" w:rsidRDefault="00B322CA">
      <w:pPr>
        <w:spacing w:line="276" w:lineRule="auto"/>
        <w:jc w:val="center"/>
        <w:rPr>
          <w:i/>
          <w:sz w:val="20"/>
          <w:szCs w:val="20"/>
        </w:rPr>
      </w:pPr>
    </w:p>
    <w:p w:rsidR="00B322CA" w:rsidRDefault="00B322CA">
      <w:pPr>
        <w:spacing w:line="276" w:lineRule="auto"/>
        <w:jc w:val="center"/>
        <w:rPr>
          <w:i/>
          <w:sz w:val="20"/>
          <w:szCs w:val="20"/>
        </w:rPr>
      </w:pPr>
    </w:p>
    <w:p w:rsidR="00B322CA" w:rsidRDefault="00B322CA">
      <w:pPr>
        <w:spacing w:line="276" w:lineRule="auto"/>
        <w:jc w:val="center"/>
        <w:rPr>
          <w:i/>
          <w:sz w:val="20"/>
          <w:szCs w:val="20"/>
        </w:rPr>
      </w:pPr>
    </w:p>
    <w:p w:rsidR="00B322CA" w:rsidRDefault="00B322CA">
      <w:pPr>
        <w:spacing w:line="276" w:lineRule="auto"/>
        <w:jc w:val="center"/>
        <w:rPr>
          <w:i/>
          <w:sz w:val="20"/>
          <w:szCs w:val="20"/>
        </w:rPr>
      </w:pPr>
    </w:p>
    <w:p w:rsidR="00B322CA" w:rsidRDefault="00B322CA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322CA" w:rsidRPr="002F5E2E" w:rsidRDefault="00B322CA" w:rsidP="00B322CA">
      <w:pPr>
        <w:jc w:val="right"/>
        <w:rPr>
          <w:b/>
        </w:rPr>
      </w:pPr>
      <w:r w:rsidRPr="002F5E2E">
        <w:rPr>
          <w:b/>
        </w:rPr>
        <w:t xml:space="preserve">Форма </w:t>
      </w:r>
      <w:r>
        <w:rPr>
          <w:b/>
        </w:rPr>
        <w:t>№</w:t>
      </w:r>
      <w:r w:rsidRPr="002F5E2E">
        <w:rPr>
          <w:b/>
        </w:rPr>
        <w:t>1 «Извещение о согласии сделать Оферту»</w:t>
      </w:r>
    </w:p>
    <w:p w:rsidR="00B322CA" w:rsidRPr="00DE5324" w:rsidRDefault="00B322CA" w:rsidP="00B322CA">
      <w:pPr>
        <w:jc w:val="right"/>
        <w:rPr>
          <w:b/>
          <w:sz w:val="16"/>
          <w:szCs w:val="16"/>
        </w:rPr>
      </w:pPr>
    </w:p>
    <w:p w:rsidR="00B322CA" w:rsidRPr="002F5E2E" w:rsidRDefault="00B322CA" w:rsidP="00B322CA">
      <w:pPr>
        <w:jc w:val="center"/>
        <w:rPr>
          <w:b/>
        </w:rPr>
      </w:pPr>
      <w:r w:rsidRPr="002F5E2E">
        <w:rPr>
          <w:b/>
        </w:rPr>
        <w:t>Извещение</w:t>
      </w:r>
    </w:p>
    <w:p w:rsidR="00B322CA" w:rsidRPr="002F5E2E" w:rsidRDefault="00B322CA" w:rsidP="00B322CA">
      <w:pPr>
        <w:jc w:val="center"/>
      </w:pPr>
      <w:r w:rsidRPr="002F5E2E">
        <w:t>о согласии сделать оферту</w:t>
      </w:r>
    </w:p>
    <w:p w:rsidR="00B322CA" w:rsidRPr="00DE5324" w:rsidRDefault="00B322CA" w:rsidP="00B322CA">
      <w:pPr>
        <w:rPr>
          <w:sz w:val="16"/>
          <w:szCs w:val="16"/>
        </w:rPr>
      </w:pPr>
    </w:p>
    <w:p w:rsidR="00B322CA" w:rsidRPr="002F5E2E" w:rsidRDefault="00B322CA" w:rsidP="00B322CA">
      <w:pPr>
        <w:jc w:val="both"/>
      </w:pPr>
      <w:r w:rsidRPr="002F5E2E">
        <w:t>1. Изучив условия предложения делать оферты</w:t>
      </w:r>
      <w:proofErr w:type="gramStart"/>
      <w:r>
        <w:t xml:space="preserve">                                          </w:t>
      </w:r>
      <w:r w:rsidRPr="001349AD">
        <w:rPr>
          <w:b/>
        </w:rPr>
        <w:t>,</w:t>
      </w:r>
      <w:proofErr w:type="gramEnd"/>
      <w:r w:rsidRPr="002F5E2E"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D55BDD">
        <w:t>ООО «СП «ЯНОС</w:t>
      </w:r>
      <w:r w:rsidR="00276E95" w:rsidRPr="005F0B37">
        <w:t>»</w:t>
      </w:r>
      <w:r w:rsidR="00276E95">
        <w:t xml:space="preserve"> </w:t>
      </w:r>
      <w:r w:rsidRPr="002F5E2E">
        <w:t xml:space="preserve">договор </w:t>
      </w:r>
      <w:r w:rsidRPr="00276E95">
        <w:rPr>
          <w:b/>
        </w:rPr>
        <w:t xml:space="preserve">на </w:t>
      </w:r>
      <w:r w:rsidR="00276E95" w:rsidRPr="00276E95">
        <w:rPr>
          <w:b/>
        </w:rPr>
        <w:t xml:space="preserve">выполнение комплекса работ по </w:t>
      </w:r>
      <w:r w:rsidR="00D55BDD">
        <w:rPr>
          <w:b/>
        </w:rPr>
        <w:t>реконструкции кабинета тепловых процедур ООО «СП «ЯНОС</w:t>
      </w:r>
      <w:r w:rsidR="00276E95" w:rsidRPr="00276E95">
        <w:rPr>
          <w:b/>
        </w:rPr>
        <w:t>»</w:t>
      </w:r>
      <w:r>
        <w:rPr>
          <w:b/>
        </w:rPr>
        <w:t xml:space="preserve"> </w:t>
      </w:r>
      <w:r w:rsidRPr="00BD7DC1">
        <w:t xml:space="preserve"> </w:t>
      </w:r>
      <w:r w:rsidRPr="002F5E2E">
        <w:t>на усло</w:t>
      </w:r>
      <w:r w:rsidR="00D55BDD">
        <w:t>виях указанного ПДО не позднее 1</w:t>
      </w:r>
      <w:r w:rsidRPr="002F5E2E">
        <w:t>0 дней с момента уведомления о принятии нашего предложения.</w:t>
      </w:r>
    </w:p>
    <w:p w:rsidR="00B322CA" w:rsidRPr="00DE5324" w:rsidRDefault="00B322CA" w:rsidP="00B322CA">
      <w:pPr>
        <w:jc w:val="both"/>
        <w:rPr>
          <w:sz w:val="16"/>
          <w:szCs w:val="16"/>
        </w:rPr>
      </w:pPr>
    </w:p>
    <w:p w:rsidR="00B322CA" w:rsidRPr="002F5E2E" w:rsidRDefault="00B322CA" w:rsidP="00B322CA">
      <w:pPr>
        <w:jc w:val="both"/>
      </w:pPr>
      <w:r w:rsidRPr="002F5E2E">
        <w:t xml:space="preserve">2. Если по каким-либо причинам мы откажемся (уклонимся) от подписания договора подряда на предложенных нами в оферте &lt;номер оферты&gt; от &lt;дата оферты&gt; условиях после получения уведомления об акцепте оферты со стороны </w:t>
      </w:r>
      <w:r w:rsidR="00D55BDD">
        <w:t>ООО «СП «ЯНОС</w:t>
      </w:r>
      <w:r w:rsidR="00276E95" w:rsidRPr="005F0B37">
        <w:t>»</w:t>
      </w:r>
      <w:r w:rsidRPr="002F5E2E">
        <w:t xml:space="preserve">, мы </w:t>
      </w:r>
      <w:proofErr w:type="gramStart"/>
      <w:r w:rsidRPr="002F5E2E">
        <w:t>обязуемся</w:t>
      </w:r>
      <w:proofErr w:type="gramEnd"/>
      <w:r w:rsidRPr="002F5E2E">
        <w:t xml:space="preserve">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5% от суммы Оферты. Признаём, что при несвоевременной или неполной уплате штрафной неустойк</w:t>
      </w:r>
      <w:proofErr w:type="gramStart"/>
      <w:r w:rsidRPr="002F5E2E">
        <w:t xml:space="preserve">и </w:t>
      </w:r>
      <w:r w:rsidR="00D55BDD">
        <w:t>ООО</w:t>
      </w:r>
      <w:proofErr w:type="gramEnd"/>
      <w:r w:rsidR="00D55BDD">
        <w:t xml:space="preserve"> «СП «ЯНОС</w:t>
      </w:r>
      <w:r w:rsidR="00276E95" w:rsidRPr="005F0B37">
        <w:t>»</w:t>
      </w:r>
      <w:r w:rsidRPr="002F5E2E"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B322CA" w:rsidRPr="00DE5324" w:rsidRDefault="00B322CA" w:rsidP="00B322CA">
      <w:pPr>
        <w:rPr>
          <w:sz w:val="16"/>
          <w:szCs w:val="16"/>
        </w:rPr>
      </w:pPr>
    </w:p>
    <w:p w:rsidR="00B322CA" w:rsidRPr="002F5E2E" w:rsidRDefault="00B322CA" w:rsidP="00B322CA">
      <w:r w:rsidRPr="002F5E2E">
        <w:t>3. Сообщаем о себе следующее:</w:t>
      </w:r>
    </w:p>
    <w:p w:rsidR="00B322CA" w:rsidRPr="002F5E2E" w:rsidRDefault="00B322CA" w:rsidP="00B322CA">
      <w:pPr>
        <w:ind w:left="540"/>
      </w:pPr>
      <w:r w:rsidRPr="002F5E2E">
        <w:t>Наименование организации:  __________________________________________________________________________</w:t>
      </w:r>
    </w:p>
    <w:p w:rsidR="00B322CA" w:rsidRPr="002F5E2E" w:rsidRDefault="00B322CA" w:rsidP="00B322CA">
      <w:pPr>
        <w:ind w:left="540"/>
      </w:pPr>
      <w:r w:rsidRPr="002F5E2E">
        <w:t>Местонахождение: __________________________________________________________________________</w:t>
      </w:r>
    </w:p>
    <w:p w:rsidR="00B322CA" w:rsidRPr="002F5E2E" w:rsidRDefault="00B322CA" w:rsidP="00B322CA">
      <w:pPr>
        <w:ind w:left="540"/>
      </w:pPr>
      <w:r w:rsidRPr="002F5E2E">
        <w:t>Почтовый адрес: __________________________________________________________________________</w:t>
      </w:r>
    </w:p>
    <w:p w:rsidR="00B322CA" w:rsidRPr="002F5E2E" w:rsidRDefault="00B322CA" w:rsidP="00B322CA">
      <w:pPr>
        <w:ind w:left="540"/>
      </w:pPr>
      <w:r w:rsidRPr="002F5E2E">
        <w:t>Телефон, телефакс, электронный адрес: __________________________________________________________________________</w:t>
      </w:r>
    </w:p>
    <w:p w:rsidR="00B322CA" w:rsidRPr="002F5E2E" w:rsidRDefault="00B322CA" w:rsidP="00B322CA">
      <w:pPr>
        <w:ind w:left="540"/>
      </w:pPr>
      <w:r w:rsidRPr="002F5E2E">
        <w:t>Организационно - правовая форма: __________________________________________________________________________</w:t>
      </w:r>
    </w:p>
    <w:p w:rsidR="00B322CA" w:rsidRPr="002F5E2E" w:rsidRDefault="00B322CA" w:rsidP="00B322CA">
      <w:pPr>
        <w:ind w:left="540"/>
      </w:pPr>
      <w:r w:rsidRPr="002F5E2E">
        <w:t>Дата, место и орган регистрации организации: __________________________________________________________________________</w:t>
      </w:r>
    </w:p>
    <w:p w:rsidR="00B322CA" w:rsidRPr="002F5E2E" w:rsidRDefault="00B322CA" w:rsidP="00B322CA">
      <w:pPr>
        <w:ind w:left="540"/>
      </w:pPr>
      <w:r w:rsidRPr="002F5E2E">
        <w:t>Банковские реквизиты: __________________________________________________________________________</w:t>
      </w:r>
    </w:p>
    <w:p w:rsidR="00B322CA" w:rsidRPr="002F5E2E" w:rsidRDefault="00B322CA" w:rsidP="00B322CA">
      <w:pPr>
        <w:ind w:left="540"/>
      </w:pPr>
      <w:r w:rsidRPr="002F5E2E">
        <w:t xml:space="preserve">БИК__________________________________, </w:t>
      </w:r>
    </w:p>
    <w:p w:rsidR="00B322CA" w:rsidRPr="002F5E2E" w:rsidRDefault="00B322CA" w:rsidP="00B322CA">
      <w:pPr>
        <w:ind w:left="540"/>
      </w:pPr>
      <w:r w:rsidRPr="002F5E2E">
        <w:t>ИНН __________________________________</w:t>
      </w:r>
    </w:p>
    <w:p w:rsidR="00B322CA" w:rsidRPr="002F5E2E" w:rsidRDefault="00B322CA" w:rsidP="00B322CA">
      <w:pPr>
        <w:ind w:left="540"/>
      </w:pPr>
    </w:p>
    <w:p w:rsidR="00B322CA" w:rsidRPr="002F5E2E" w:rsidRDefault="00B322CA" w:rsidP="00B322CA">
      <w:pPr>
        <w:ind w:left="540"/>
        <w:jc w:val="both"/>
      </w:pPr>
      <w:r w:rsidRPr="002F5E2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B322CA" w:rsidRPr="002F5E2E" w:rsidRDefault="00B322CA" w:rsidP="00B322CA">
      <w:pPr>
        <w:ind w:left="540"/>
        <w:jc w:val="both"/>
      </w:pPr>
      <w:r w:rsidRPr="002F5E2E">
        <w:t>__________________________________________________________________________</w:t>
      </w:r>
    </w:p>
    <w:p w:rsidR="00B322CA" w:rsidRPr="00DE5324" w:rsidRDefault="00B322CA" w:rsidP="00B322CA">
      <w:pPr>
        <w:rPr>
          <w:sz w:val="16"/>
          <w:szCs w:val="16"/>
        </w:rPr>
      </w:pPr>
    </w:p>
    <w:p w:rsidR="00B322CA" w:rsidRPr="002F5E2E" w:rsidRDefault="00B322CA" w:rsidP="00B322CA">
      <w:pPr>
        <w:jc w:val="both"/>
      </w:pPr>
      <w:r w:rsidRPr="002F5E2E">
        <w:t>4. Мы признаем прав</w:t>
      </w:r>
      <w:proofErr w:type="gramStart"/>
      <w:r w:rsidRPr="002F5E2E">
        <w:t xml:space="preserve">о </w:t>
      </w:r>
      <w:r w:rsidR="00D55BDD">
        <w:t>ООО</w:t>
      </w:r>
      <w:proofErr w:type="gramEnd"/>
      <w:r w:rsidR="00D55BDD">
        <w:t xml:space="preserve"> «СП «ЯНОС</w:t>
      </w:r>
      <w:r w:rsidR="00276E95" w:rsidRPr="005F0B37">
        <w:t>»</w:t>
      </w:r>
      <w:r w:rsidRPr="002F5E2E">
        <w:t xml:space="preserve"> не акцептовать ни одну из оферт, и в этом случае мы не будем иметь претензий к комиссии и </w:t>
      </w:r>
      <w:r w:rsidR="00D55BDD">
        <w:t>ООО «СП «ЯНОС</w:t>
      </w:r>
      <w:r w:rsidR="00276E95" w:rsidRPr="005F0B37">
        <w:t>»</w:t>
      </w:r>
      <w:r w:rsidRPr="002F5E2E">
        <w:t>.</w:t>
      </w:r>
    </w:p>
    <w:p w:rsidR="00B322CA" w:rsidRPr="002F5E2E" w:rsidRDefault="00B322CA" w:rsidP="00B322CA">
      <w:pPr>
        <w:jc w:val="both"/>
      </w:pPr>
      <w:r w:rsidRPr="002F5E2E">
        <w:t xml:space="preserve">5.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B322CA" w:rsidRPr="002F5E2E" w:rsidRDefault="00B322CA" w:rsidP="00B322CA">
      <w:r w:rsidRPr="002F5E2E">
        <w:t>________________________________________________________________________________</w:t>
      </w:r>
    </w:p>
    <w:p w:rsidR="00B322CA" w:rsidRPr="00DE5324" w:rsidRDefault="00B322CA" w:rsidP="00B322CA">
      <w:pPr>
        <w:rPr>
          <w:sz w:val="16"/>
          <w:szCs w:val="16"/>
        </w:rPr>
      </w:pPr>
    </w:p>
    <w:p w:rsidR="00B322CA" w:rsidRPr="002F5E2E" w:rsidRDefault="00B322CA" w:rsidP="00B322CA">
      <w:r w:rsidRPr="002F5E2E">
        <w:t>Руководитель</w:t>
      </w:r>
      <w:r w:rsidRPr="002F5E2E">
        <w:tab/>
        <w:t>_________</w:t>
      </w:r>
      <w:r w:rsidR="00276E95">
        <w:t>______</w:t>
      </w:r>
      <w:r w:rsidRPr="002F5E2E">
        <w:t>_______</w:t>
      </w:r>
      <w:r w:rsidRPr="002F5E2E">
        <w:tab/>
        <w:t>/Фамилия И.О./</w:t>
      </w:r>
    </w:p>
    <w:p w:rsidR="00B322CA" w:rsidRPr="002F5E2E" w:rsidRDefault="00B322CA" w:rsidP="00B322CA">
      <w:r w:rsidRPr="002F5E2E">
        <w:tab/>
      </w:r>
      <w:r w:rsidRPr="002F5E2E">
        <w:tab/>
      </w:r>
      <w:r w:rsidRPr="002F5E2E">
        <w:tab/>
        <w:t xml:space="preserve">          (подпись)</w:t>
      </w:r>
    </w:p>
    <w:p w:rsidR="00B322CA" w:rsidRPr="002F5E2E" w:rsidRDefault="00B322CA" w:rsidP="00B322CA">
      <w:r w:rsidRPr="002F5E2E">
        <w:lastRenderedPageBreak/>
        <w:t>Главный бухгалтер</w:t>
      </w:r>
      <w:r w:rsidRPr="002F5E2E">
        <w:tab/>
        <w:t>________________</w:t>
      </w:r>
      <w:r w:rsidRPr="002F5E2E">
        <w:tab/>
        <w:t>/Фамилия И.О./</w:t>
      </w:r>
    </w:p>
    <w:p w:rsidR="00B322CA" w:rsidRPr="002F5E2E" w:rsidRDefault="00B322CA" w:rsidP="00B322CA">
      <w:pPr>
        <w:ind w:left="1416" w:firstLine="708"/>
      </w:pPr>
      <w:r w:rsidRPr="002F5E2E">
        <w:t xml:space="preserve">          (подпись)</w:t>
      </w:r>
    </w:p>
    <w:p w:rsidR="00B322CA" w:rsidRPr="002F5E2E" w:rsidRDefault="00B322CA" w:rsidP="00B322CA">
      <w:pPr>
        <w:pStyle w:val="a3"/>
        <w:tabs>
          <w:tab w:val="clear" w:pos="4677"/>
          <w:tab w:val="clear" w:pos="9355"/>
        </w:tabs>
        <w:sectPr w:rsidR="00B322CA" w:rsidRPr="002F5E2E" w:rsidSect="00242A0D">
          <w:footerReference w:type="default" r:id="rId13"/>
          <w:pgSz w:w="11906" w:h="16838"/>
          <w:pgMar w:top="851" w:right="566" w:bottom="851" w:left="1701" w:header="709" w:footer="404" w:gutter="0"/>
          <w:cols w:space="708"/>
          <w:titlePg/>
          <w:docGrid w:linePitch="360"/>
        </w:sectPr>
      </w:pPr>
    </w:p>
    <w:p w:rsidR="00B322CA" w:rsidRPr="002F5E2E" w:rsidRDefault="00B322CA" w:rsidP="00B322CA">
      <w:pPr>
        <w:jc w:val="right"/>
        <w:rPr>
          <w:b/>
        </w:rPr>
      </w:pPr>
      <w:r w:rsidRPr="002F5E2E">
        <w:rPr>
          <w:b/>
        </w:rPr>
        <w:lastRenderedPageBreak/>
        <w:t xml:space="preserve">Форма </w:t>
      </w:r>
      <w:r>
        <w:rPr>
          <w:b/>
        </w:rPr>
        <w:t>№</w:t>
      </w:r>
      <w:r w:rsidRPr="002F5E2E">
        <w:rPr>
          <w:b/>
        </w:rPr>
        <w:t>2 «Предложение о заключении договора»</w:t>
      </w:r>
    </w:p>
    <w:p w:rsidR="00B322CA" w:rsidRPr="002F5E2E" w:rsidRDefault="00B322CA" w:rsidP="00B322CA">
      <w:pPr>
        <w:ind w:left="5400"/>
        <w:jc w:val="both"/>
      </w:pPr>
    </w:p>
    <w:p w:rsidR="00B322CA" w:rsidRPr="002F5E2E" w:rsidRDefault="007B60D7" w:rsidP="00B322CA">
      <w:pPr>
        <w:ind w:left="5400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pt;margin-top:18.55pt;width:99pt;height:1in;z-index:251658240" filled="f" stroked="f">
            <v:textbox style="mso-next-textbox:#_x0000_s1026">
              <w:txbxContent>
                <w:p w:rsidR="00B322CA" w:rsidRPr="00D62FEA" w:rsidRDefault="00B322CA" w:rsidP="00B322C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</w:p>
                <w:p w:rsidR="00B322CA" w:rsidRPr="00D62FEA" w:rsidRDefault="00B322CA" w:rsidP="00B322C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B322CA" w:rsidRPr="00D62FEA" w:rsidRDefault="00B322CA" w:rsidP="00B322C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B322CA" w:rsidRPr="00D62FEA" w:rsidRDefault="00B322CA" w:rsidP="00B322C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B322CA" w:rsidRPr="002F5E2E" w:rsidRDefault="00B322CA" w:rsidP="00B322CA">
      <w:pPr>
        <w:ind w:left="5670"/>
      </w:pPr>
      <w:r w:rsidRPr="002F5E2E">
        <w:t>О</w:t>
      </w:r>
      <w:r>
        <w:t>О</w:t>
      </w:r>
      <w:r w:rsidRPr="002F5E2E">
        <w:t xml:space="preserve">О </w:t>
      </w:r>
      <w:r w:rsidR="00602D1B">
        <w:t>«</w:t>
      </w:r>
      <w:r w:rsidRPr="002F5E2E">
        <w:t>С</w:t>
      </w:r>
      <w:r w:rsidR="00D55BDD">
        <w:t>П «ЯНОС</w:t>
      </w:r>
      <w:r w:rsidR="00602D1B">
        <w:t>»</w:t>
      </w:r>
    </w:p>
    <w:p w:rsidR="00B322CA" w:rsidRDefault="00D55BDD" w:rsidP="00B322CA">
      <w:pPr>
        <w:ind w:left="5670"/>
      </w:pPr>
      <w:r>
        <w:t>Адрес: 150522, Ярославская обл.</w:t>
      </w:r>
      <w:proofErr w:type="gramStart"/>
      <w:r>
        <w:t xml:space="preserve"> ,</w:t>
      </w:r>
      <w:proofErr w:type="gramEnd"/>
      <w:r>
        <w:t xml:space="preserve"> Ярославский район</w:t>
      </w:r>
      <w:r w:rsidR="00B322CA" w:rsidRPr="002F5E2E">
        <w:t xml:space="preserve">, </w:t>
      </w:r>
      <w:r>
        <w:t>п/о Красные Ткачи, СП «ЯНОС» дом 1</w:t>
      </w:r>
    </w:p>
    <w:p w:rsidR="00B322CA" w:rsidRPr="002F5E2E" w:rsidRDefault="00B322CA" w:rsidP="00B322CA">
      <w:pPr>
        <w:ind w:left="5670"/>
      </w:pPr>
    </w:p>
    <w:p w:rsidR="00B322CA" w:rsidRPr="002F5E2E" w:rsidRDefault="00B322CA" w:rsidP="00B322CA">
      <w:pPr>
        <w:ind w:left="5670"/>
      </w:pPr>
      <w:r w:rsidRPr="002F5E2E">
        <w:t>от ____________________________</w:t>
      </w:r>
    </w:p>
    <w:p w:rsidR="00B322CA" w:rsidRPr="002F5E2E" w:rsidRDefault="00B322CA" w:rsidP="00B322CA">
      <w:pPr>
        <w:ind w:left="5670"/>
      </w:pPr>
      <w:r w:rsidRPr="002F5E2E">
        <w:t xml:space="preserve"> _____________________________</w:t>
      </w:r>
    </w:p>
    <w:p w:rsidR="00B322CA" w:rsidRPr="002F5E2E" w:rsidRDefault="00B322CA" w:rsidP="00B322CA">
      <w:pPr>
        <w:jc w:val="center"/>
      </w:pPr>
    </w:p>
    <w:p w:rsidR="00B322CA" w:rsidRPr="002F5E2E" w:rsidRDefault="00B322CA" w:rsidP="00B322CA">
      <w:pPr>
        <w:jc w:val="center"/>
        <w:rPr>
          <w:b/>
        </w:rPr>
      </w:pPr>
      <w:r w:rsidRPr="002F5E2E">
        <w:rPr>
          <w:b/>
        </w:rPr>
        <w:t>ПРЕДЛОЖЕНИЕ О ЗАКЛЮЧЕНИИ ДОГОВОРА</w:t>
      </w:r>
    </w:p>
    <w:p w:rsidR="00B322CA" w:rsidRPr="002F5E2E" w:rsidRDefault="00B322CA" w:rsidP="00B322CA">
      <w:pPr>
        <w:jc w:val="center"/>
      </w:pPr>
      <w:r w:rsidRPr="002F5E2E">
        <w:t>(безотзывная оферта)</w:t>
      </w:r>
    </w:p>
    <w:p w:rsidR="00B322CA" w:rsidRPr="002F5E2E" w:rsidRDefault="00B322CA" w:rsidP="00B322CA">
      <w:pPr>
        <w:jc w:val="center"/>
      </w:pPr>
    </w:p>
    <w:p w:rsidR="00B322CA" w:rsidRPr="002F5E2E" w:rsidRDefault="00B322CA" w:rsidP="00B322CA">
      <w:pPr>
        <w:ind w:left="5400"/>
        <w:jc w:val="both"/>
      </w:pPr>
      <w:r w:rsidRPr="002F5E2E">
        <w:t>«____» __________________ 201</w:t>
      </w:r>
      <w:r>
        <w:t>4</w:t>
      </w:r>
      <w:r w:rsidRPr="002F5E2E">
        <w:t>г.</w:t>
      </w:r>
    </w:p>
    <w:p w:rsidR="00B322CA" w:rsidRPr="002F5E2E" w:rsidRDefault="00B322CA" w:rsidP="00B322CA">
      <w:pPr>
        <w:ind w:left="6120"/>
        <w:jc w:val="both"/>
      </w:pPr>
    </w:p>
    <w:p w:rsidR="00B322CA" w:rsidRPr="002F5E2E" w:rsidRDefault="00B322CA" w:rsidP="00B322CA">
      <w:pPr>
        <w:ind w:firstLine="720"/>
        <w:jc w:val="both"/>
      </w:pPr>
      <w:r w:rsidRPr="002F5E2E">
        <w:t>___________________________________________________ направляет настоящую оферт</w:t>
      </w:r>
      <w:proofErr w:type="gramStart"/>
      <w:r w:rsidRPr="002F5E2E">
        <w:t xml:space="preserve">у </w:t>
      </w:r>
      <w:r w:rsidR="00751054" w:rsidRPr="002F5E2E">
        <w:t>О</w:t>
      </w:r>
      <w:r w:rsidR="00751054">
        <w:t>О</w:t>
      </w:r>
      <w:r w:rsidR="00751054" w:rsidRPr="002F5E2E">
        <w:t>О</w:t>
      </w:r>
      <w:proofErr w:type="gramEnd"/>
      <w:r w:rsidR="00751054" w:rsidRPr="002F5E2E">
        <w:t xml:space="preserve"> </w:t>
      </w:r>
      <w:r w:rsidR="00751054">
        <w:t>«</w:t>
      </w:r>
      <w:r w:rsidR="00751054" w:rsidRPr="002F5E2E">
        <w:t>С</w:t>
      </w:r>
      <w:r w:rsidR="00D55BDD">
        <w:t>П «ЯНОС</w:t>
      </w:r>
      <w:r w:rsidRPr="002F5E2E">
        <w:t xml:space="preserve">» с целью заключения договора </w:t>
      </w:r>
      <w:r w:rsidR="00276E95" w:rsidRPr="00276E95">
        <w:rPr>
          <w:b/>
        </w:rPr>
        <w:t xml:space="preserve">на выполнение комплекса работ по </w:t>
      </w:r>
      <w:r w:rsidR="00E36C46">
        <w:rPr>
          <w:b/>
        </w:rPr>
        <w:t>реконструкции кабинета тепловых процедур ООО «СП «ЯНОС</w:t>
      </w:r>
      <w:r w:rsidR="00276E95" w:rsidRPr="00276E95">
        <w:rPr>
          <w:b/>
        </w:rPr>
        <w:t>»</w:t>
      </w:r>
      <w:r>
        <w:rPr>
          <w:b/>
        </w:rPr>
        <w:t xml:space="preserve"> </w:t>
      </w:r>
      <w:r>
        <w:t xml:space="preserve"> </w:t>
      </w:r>
      <w:r w:rsidRPr="002F5E2E">
        <w:t>на следующих условиях:</w:t>
      </w:r>
    </w:p>
    <w:p w:rsidR="00B322CA" w:rsidRPr="002F5E2E" w:rsidRDefault="00B322CA" w:rsidP="00B322CA">
      <w:pPr>
        <w:ind w:firstLine="720"/>
        <w:jc w:val="both"/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382"/>
        <w:gridCol w:w="6344"/>
      </w:tblGrid>
      <w:tr w:rsidR="00B322CA" w:rsidRPr="002F5E2E" w:rsidTr="00EE7141">
        <w:trPr>
          <w:trHeight w:val="561"/>
        </w:trPr>
        <w:tc>
          <w:tcPr>
            <w:tcW w:w="3382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</w:pPr>
            <w:r w:rsidRPr="002F5E2E">
              <w:t>Наименование предмета оферты:</w:t>
            </w:r>
          </w:p>
        </w:tc>
        <w:tc>
          <w:tcPr>
            <w:tcW w:w="6344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</w:pPr>
            <w:r w:rsidRPr="002F5E2E">
              <w:t>&lt;в соответствии с требованием к предмету Оферты&gt;</w:t>
            </w:r>
          </w:p>
        </w:tc>
      </w:tr>
      <w:tr w:rsidR="00B322CA" w:rsidRPr="002F5E2E" w:rsidTr="00EE7141">
        <w:trPr>
          <w:trHeight w:val="675"/>
        </w:trPr>
        <w:tc>
          <w:tcPr>
            <w:tcW w:w="3382" w:type="dxa"/>
          </w:tcPr>
          <w:p w:rsidR="00B322CA" w:rsidRDefault="00B322CA" w:rsidP="00EE7141">
            <w:pPr>
              <w:tabs>
                <w:tab w:val="left" w:pos="2880"/>
                <w:tab w:val="left" w:pos="3240"/>
              </w:tabs>
              <w:jc w:val="both"/>
            </w:pPr>
          </w:p>
          <w:p w:rsidR="00B322CA" w:rsidRPr="002F5E2E" w:rsidRDefault="00B322CA" w:rsidP="00EE7141">
            <w:pPr>
              <w:tabs>
                <w:tab w:val="left" w:pos="2880"/>
                <w:tab w:val="left" w:pos="3240"/>
              </w:tabs>
              <w:jc w:val="both"/>
            </w:pPr>
            <w:r w:rsidRPr="002F5E2E">
              <w:t xml:space="preserve">Сроки </w:t>
            </w:r>
            <w:r>
              <w:t>оказания услуг</w:t>
            </w:r>
          </w:p>
        </w:tc>
        <w:tc>
          <w:tcPr>
            <w:tcW w:w="6344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</w:pPr>
          </w:p>
        </w:tc>
      </w:tr>
      <w:tr w:rsidR="00B322CA" w:rsidRPr="002F5E2E" w:rsidTr="00EE7141">
        <w:trPr>
          <w:trHeight w:val="675"/>
        </w:trPr>
        <w:tc>
          <w:tcPr>
            <w:tcW w:w="3382" w:type="dxa"/>
          </w:tcPr>
          <w:p w:rsidR="00B322CA" w:rsidRDefault="00B322CA" w:rsidP="00EE7141">
            <w:pPr>
              <w:tabs>
                <w:tab w:val="left" w:pos="2880"/>
                <w:tab w:val="left" w:pos="3240"/>
              </w:tabs>
              <w:jc w:val="both"/>
            </w:pPr>
          </w:p>
          <w:p w:rsidR="00B322CA" w:rsidRPr="004E49A8" w:rsidRDefault="00B62F27" w:rsidP="00EE7141">
            <w:pPr>
              <w:tabs>
                <w:tab w:val="left" w:pos="2880"/>
                <w:tab w:val="left" w:pos="3240"/>
              </w:tabs>
              <w:jc w:val="both"/>
            </w:pPr>
            <w:r>
              <w:t xml:space="preserve"> Стоимость выполненных работ</w:t>
            </w:r>
          </w:p>
          <w:p w:rsidR="00B322CA" w:rsidRPr="002F5E2E" w:rsidRDefault="00B322CA" w:rsidP="00EE7141">
            <w:pPr>
              <w:tabs>
                <w:tab w:val="left" w:pos="2880"/>
                <w:tab w:val="left" w:pos="3240"/>
              </w:tabs>
              <w:jc w:val="both"/>
            </w:pPr>
          </w:p>
        </w:tc>
        <w:tc>
          <w:tcPr>
            <w:tcW w:w="6344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</w:pPr>
          </w:p>
        </w:tc>
      </w:tr>
      <w:tr w:rsidR="00B322CA" w:rsidRPr="002F5E2E" w:rsidTr="00EE7141">
        <w:trPr>
          <w:trHeight w:val="284"/>
        </w:trPr>
        <w:tc>
          <w:tcPr>
            <w:tcW w:w="9726" w:type="dxa"/>
            <w:gridSpan w:val="2"/>
          </w:tcPr>
          <w:p w:rsidR="00B322CA" w:rsidRPr="002F5E2E" w:rsidRDefault="00B322CA" w:rsidP="00EE7141">
            <w:pPr>
              <w:tabs>
                <w:tab w:val="left" w:pos="3240"/>
              </w:tabs>
            </w:pPr>
          </w:p>
        </w:tc>
      </w:tr>
      <w:tr w:rsidR="00B322CA" w:rsidRPr="002F5E2E" w:rsidTr="00EE7141">
        <w:trPr>
          <w:trHeight w:val="675"/>
        </w:trPr>
        <w:tc>
          <w:tcPr>
            <w:tcW w:w="3382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</w:pPr>
            <w:r w:rsidRPr="002F5E2E">
              <w:t>Наличие скидок или условия их получения</w:t>
            </w:r>
          </w:p>
        </w:tc>
        <w:tc>
          <w:tcPr>
            <w:tcW w:w="6344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</w:pPr>
          </w:p>
        </w:tc>
      </w:tr>
      <w:tr w:rsidR="00B322CA" w:rsidRPr="002F5E2E" w:rsidTr="00EE7141">
        <w:trPr>
          <w:trHeight w:val="675"/>
        </w:trPr>
        <w:tc>
          <w:tcPr>
            <w:tcW w:w="3382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  <w:rPr>
                <w:lang w:val="en-US"/>
              </w:rPr>
            </w:pPr>
            <w:r w:rsidRPr="002F5E2E">
              <w:t>Условия оплаты</w:t>
            </w:r>
          </w:p>
        </w:tc>
        <w:tc>
          <w:tcPr>
            <w:tcW w:w="6344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</w:pPr>
          </w:p>
        </w:tc>
      </w:tr>
      <w:tr w:rsidR="00B322CA" w:rsidRPr="002F5E2E" w:rsidTr="00EE7141">
        <w:trPr>
          <w:trHeight w:val="493"/>
        </w:trPr>
        <w:tc>
          <w:tcPr>
            <w:tcW w:w="3382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  <w:rPr>
                <w:lang w:val="en-US"/>
              </w:rPr>
            </w:pPr>
            <w:r w:rsidRPr="002F5E2E">
              <w:t>Дополнительные условия</w:t>
            </w:r>
          </w:p>
        </w:tc>
        <w:tc>
          <w:tcPr>
            <w:tcW w:w="6344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</w:pPr>
          </w:p>
        </w:tc>
      </w:tr>
    </w:tbl>
    <w:p w:rsidR="00B322CA" w:rsidRPr="002F5E2E" w:rsidRDefault="00B322CA" w:rsidP="00B322CA">
      <w:pPr>
        <w:jc w:val="both"/>
      </w:pPr>
      <w:r w:rsidRPr="002F5E2E">
        <w:t>1. Настоящее предложение действует до «____» __________________ 201</w:t>
      </w:r>
      <w:r>
        <w:t>4</w:t>
      </w:r>
      <w:r w:rsidRPr="002F5E2E">
        <w:t>г.</w:t>
      </w:r>
    </w:p>
    <w:p w:rsidR="00B322CA" w:rsidRPr="002F5E2E" w:rsidRDefault="00B322CA" w:rsidP="00B322CA">
      <w:pPr>
        <w:jc w:val="both"/>
      </w:pPr>
      <w:r w:rsidRPr="002F5E2E">
        <w:t>2. Настоящее предложение не может быть отозвано и является безотзывной офертой.</w:t>
      </w:r>
    </w:p>
    <w:p w:rsidR="00B322CA" w:rsidRPr="002F5E2E" w:rsidRDefault="00B322CA" w:rsidP="00B322CA">
      <w:pPr>
        <w:jc w:val="both"/>
      </w:pPr>
      <w:r w:rsidRPr="002F5E2E">
        <w:t xml:space="preserve">3. Настоящая оферта может быть акцептована не более одного раза. </w:t>
      </w:r>
    </w:p>
    <w:p w:rsidR="00B322CA" w:rsidRPr="002F5E2E" w:rsidRDefault="00B322CA" w:rsidP="00B322CA">
      <w:pPr>
        <w:jc w:val="both"/>
      </w:pPr>
      <w:r>
        <w:t>4</w:t>
      </w:r>
      <w:r w:rsidRPr="002F5E2E">
        <w:t xml:space="preserve">. Акцепт не может содержать условий, отличных от настоящей оферты. </w:t>
      </w:r>
    </w:p>
    <w:p w:rsidR="00B322CA" w:rsidRPr="002F5E2E" w:rsidRDefault="00B322CA" w:rsidP="00B322CA">
      <w:pPr>
        <w:jc w:val="both"/>
      </w:pPr>
      <w:r>
        <w:t>5</w:t>
      </w:r>
      <w:r w:rsidRPr="002F5E2E">
        <w:t>. Более подробные условия оферты содержатся в приложениях, являющихся неотъемлемой частью оферты.</w:t>
      </w:r>
    </w:p>
    <w:p w:rsidR="00B322CA" w:rsidRPr="002F5E2E" w:rsidRDefault="00B322CA" w:rsidP="00B322CA">
      <w:pPr>
        <w:jc w:val="both"/>
      </w:pPr>
    </w:p>
    <w:p w:rsidR="00B322CA" w:rsidRPr="002F5E2E" w:rsidRDefault="00B322CA" w:rsidP="00B322CA">
      <w:pPr>
        <w:jc w:val="both"/>
      </w:pP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  <w:t>Подпись:</w:t>
      </w:r>
    </w:p>
    <w:p w:rsidR="00B322CA" w:rsidRPr="002F5E2E" w:rsidRDefault="00B322CA" w:rsidP="00B322CA">
      <w:pPr>
        <w:jc w:val="right"/>
      </w:pPr>
      <w:r w:rsidRPr="002F5E2E">
        <w:tab/>
        <w:t>МП</w:t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  <w:t>________________________________</w:t>
      </w:r>
    </w:p>
    <w:p w:rsidR="00B322CA" w:rsidRPr="002F5E2E" w:rsidRDefault="00B322CA" w:rsidP="00B322CA">
      <w:pPr>
        <w:jc w:val="right"/>
      </w:pPr>
      <w:r w:rsidRPr="002F5E2E">
        <w:tab/>
      </w:r>
      <w:r w:rsidRPr="002F5E2E">
        <w:tab/>
      </w:r>
      <w:r w:rsidRPr="002F5E2E">
        <w:tab/>
        <w:t xml:space="preserve"> </w:t>
      </w:r>
    </w:p>
    <w:p w:rsidR="00B322CA" w:rsidRPr="002F5E2E" w:rsidRDefault="00B322CA" w:rsidP="00B322CA">
      <w:pPr>
        <w:jc w:val="right"/>
        <w:sectPr w:rsidR="00B322CA" w:rsidRPr="002F5E2E" w:rsidSect="001216C4">
          <w:headerReference w:type="default" r:id="rId14"/>
          <w:pgSz w:w="11909" w:h="16834"/>
          <w:pgMar w:top="851" w:right="851" w:bottom="851" w:left="1440" w:header="720" w:footer="720" w:gutter="0"/>
          <w:cols w:space="60"/>
          <w:noEndnote/>
          <w:titlePg/>
        </w:sectPr>
      </w:pPr>
    </w:p>
    <w:p w:rsidR="006B7BD0" w:rsidRDefault="006B7BD0" w:rsidP="006B7BD0">
      <w:pPr>
        <w:jc w:val="right"/>
        <w:rPr>
          <w:b/>
        </w:rPr>
      </w:pPr>
      <w:r>
        <w:rPr>
          <w:b/>
        </w:rPr>
        <w:lastRenderedPageBreak/>
        <w:t>Форма №3 «Техническое задание»</w:t>
      </w:r>
    </w:p>
    <w:p w:rsidR="00F62F83" w:rsidRPr="006B7BD0" w:rsidRDefault="00F62F83" w:rsidP="006B7BD0">
      <w:pPr>
        <w:spacing w:line="276" w:lineRule="auto"/>
        <w:jc w:val="right"/>
        <w:rPr>
          <w:sz w:val="20"/>
          <w:szCs w:val="20"/>
        </w:rPr>
      </w:pPr>
    </w:p>
    <w:p w:rsidR="00593899" w:rsidRPr="002F5E2E" w:rsidRDefault="00593899" w:rsidP="00593899">
      <w:pPr>
        <w:ind w:firstLine="708"/>
        <w:jc w:val="center"/>
        <w:rPr>
          <w:b/>
        </w:rPr>
      </w:pPr>
    </w:p>
    <w:p w:rsidR="00593899" w:rsidRPr="002F5E2E" w:rsidRDefault="00593899" w:rsidP="00593899">
      <w:pPr>
        <w:ind w:firstLine="708"/>
        <w:jc w:val="center"/>
        <w:rPr>
          <w:b/>
        </w:rPr>
      </w:pPr>
      <w:r w:rsidRPr="002F5E2E">
        <w:rPr>
          <w:b/>
        </w:rPr>
        <w:t>ТРЕБОВАНИЯ К ПРЕДМЕТУ ОФЕРТЫ</w:t>
      </w:r>
    </w:p>
    <w:p w:rsidR="00593899" w:rsidRPr="002F5E2E" w:rsidRDefault="00593899" w:rsidP="00593899">
      <w:pPr>
        <w:ind w:firstLine="708"/>
        <w:jc w:val="center"/>
        <w:rPr>
          <w:b/>
        </w:rPr>
      </w:pPr>
      <w:r w:rsidRPr="002F5E2E">
        <w:rPr>
          <w:b/>
        </w:rPr>
        <w:t>(техническое задание)</w:t>
      </w:r>
    </w:p>
    <w:p w:rsidR="00593899" w:rsidRPr="002F5E2E" w:rsidRDefault="00593899" w:rsidP="00593899">
      <w:pPr>
        <w:ind w:firstLine="708"/>
        <w:jc w:val="right"/>
      </w:pPr>
    </w:p>
    <w:p w:rsidR="00E3347D" w:rsidRPr="002F5E2E" w:rsidRDefault="00E3347D" w:rsidP="00E3347D">
      <w:pPr>
        <w:autoSpaceDE w:val="0"/>
        <w:jc w:val="both"/>
        <w:rPr>
          <w:b/>
          <w:iCs/>
        </w:rPr>
      </w:pPr>
      <w:r w:rsidRPr="002F5E2E">
        <w:rPr>
          <w:b/>
          <w:iCs/>
        </w:rPr>
        <w:t>1.Общие положения.</w:t>
      </w:r>
    </w:p>
    <w:p w:rsidR="00A318CF" w:rsidRPr="00484F36" w:rsidRDefault="00A318CF" w:rsidP="00272DF8">
      <w:pPr>
        <w:suppressAutoHyphens/>
        <w:ind w:firstLine="426"/>
        <w:jc w:val="both"/>
      </w:pPr>
      <w:r w:rsidRPr="00484F36">
        <w:rPr>
          <w:u w:val="single"/>
        </w:rPr>
        <w:t>Предмет закупки</w:t>
      </w:r>
      <w:r w:rsidRPr="00D8647E">
        <w:rPr>
          <w:u w:val="single"/>
        </w:rPr>
        <w:t xml:space="preserve"> </w:t>
      </w:r>
      <w:r>
        <w:rPr>
          <w:u w:val="single"/>
        </w:rPr>
        <w:t>услуг</w:t>
      </w:r>
      <w:r w:rsidR="00445C5E">
        <w:rPr>
          <w:u w:val="single"/>
        </w:rPr>
        <w:t>:</w:t>
      </w:r>
      <w:r w:rsidR="00445C5E" w:rsidRPr="00445C5E">
        <w:t xml:space="preserve"> </w:t>
      </w:r>
      <w:r w:rsidR="00276E95" w:rsidRPr="00276E95">
        <w:rPr>
          <w:b/>
        </w:rPr>
        <w:t xml:space="preserve">выполнение комплекса работ по </w:t>
      </w:r>
      <w:r w:rsidR="00E36C46">
        <w:rPr>
          <w:b/>
        </w:rPr>
        <w:t>реконструкции кабинета тепловых процедур ООО «СП «ЯНОС</w:t>
      </w:r>
      <w:r w:rsidR="00276E95" w:rsidRPr="00276E95">
        <w:rPr>
          <w:b/>
        </w:rPr>
        <w:t>»</w:t>
      </w:r>
      <w:r w:rsidR="00B62F27">
        <w:rPr>
          <w:b/>
        </w:rPr>
        <w:t>, в соответствии с  архитектурно-планировочного задания</w:t>
      </w:r>
    </w:p>
    <w:p w:rsidR="00A318CF" w:rsidRPr="00DC3425" w:rsidRDefault="00A318CF" w:rsidP="00A318CF">
      <w:pPr>
        <w:suppressAutoHyphens/>
        <w:ind w:firstLine="709"/>
        <w:jc w:val="both"/>
      </w:pPr>
    </w:p>
    <w:p w:rsidR="00A318CF" w:rsidRPr="00A4215F" w:rsidRDefault="00DF7984" w:rsidP="00A318CF">
      <w:pPr>
        <w:suppressAutoHyphens/>
        <w:autoSpaceDE w:val="0"/>
        <w:spacing w:before="120"/>
        <w:jc w:val="both"/>
      </w:pPr>
      <w:r>
        <w:rPr>
          <w:u w:val="single"/>
        </w:rPr>
        <w:t xml:space="preserve"> </w:t>
      </w:r>
      <w:r w:rsidR="00A318CF" w:rsidRPr="00A4215F">
        <w:rPr>
          <w:u w:val="single"/>
        </w:rPr>
        <w:t>Заказчик:</w:t>
      </w:r>
      <w:r w:rsidR="00A318CF" w:rsidRPr="00A4215F">
        <w:t xml:space="preserve"> </w:t>
      </w:r>
      <w:r w:rsidR="002E0FFD">
        <w:t>Общество с ограниченной ответственностью «</w:t>
      </w:r>
      <w:r w:rsidR="00E36C46">
        <w:t>Санаторий-профилакторий «ЯНОС» (ООО «СП</w:t>
      </w:r>
      <w:r w:rsidR="002E0FFD">
        <w:t xml:space="preserve"> «</w:t>
      </w:r>
      <w:r w:rsidR="00E36C46">
        <w:t>ЯНОС</w:t>
      </w:r>
      <w:r w:rsidR="002E0FFD">
        <w:t>»)</w:t>
      </w:r>
    </w:p>
    <w:p w:rsidR="00361F87" w:rsidRPr="00A4215F" w:rsidRDefault="00361F87" w:rsidP="00F30E16">
      <w:pPr>
        <w:suppressAutoHyphens/>
        <w:autoSpaceDE w:val="0"/>
        <w:spacing w:before="120"/>
        <w:jc w:val="both"/>
        <w:rPr>
          <w:b/>
        </w:rPr>
      </w:pPr>
      <w:r w:rsidRPr="00A4215F">
        <w:rPr>
          <w:u w:val="single"/>
        </w:rPr>
        <w:t xml:space="preserve">Плановые сроки </w:t>
      </w:r>
      <w:r w:rsidR="006B2380">
        <w:rPr>
          <w:u w:val="single"/>
        </w:rPr>
        <w:t>выполнения работ</w:t>
      </w:r>
      <w:r w:rsidRPr="00A4215F">
        <w:rPr>
          <w:u w:val="single"/>
        </w:rPr>
        <w:t>:</w:t>
      </w:r>
      <w:r w:rsidRPr="00A4215F">
        <w:t xml:space="preserve"> </w:t>
      </w:r>
      <w:r w:rsidR="00B62F27">
        <w:rPr>
          <w:lang w:eastAsia="en-US"/>
        </w:rPr>
        <w:t>1 сентября</w:t>
      </w:r>
      <w:r w:rsidR="00276E95">
        <w:rPr>
          <w:lang w:eastAsia="en-US"/>
        </w:rPr>
        <w:t xml:space="preserve"> </w:t>
      </w:r>
      <w:r w:rsidR="002E0FFD">
        <w:rPr>
          <w:lang w:eastAsia="en-US"/>
        </w:rPr>
        <w:t xml:space="preserve">2014г. </w:t>
      </w:r>
      <w:r w:rsidR="00F30E16" w:rsidRPr="00A4215F">
        <w:rPr>
          <w:lang w:eastAsia="en-US"/>
        </w:rPr>
        <w:t xml:space="preserve"> </w:t>
      </w:r>
      <w:r w:rsidR="00D16FFF">
        <w:rPr>
          <w:lang w:eastAsia="en-US"/>
        </w:rPr>
        <w:t xml:space="preserve"> -   </w:t>
      </w:r>
      <w:r w:rsidR="00F30E16" w:rsidRPr="00A4215F">
        <w:rPr>
          <w:lang w:eastAsia="en-US"/>
        </w:rPr>
        <w:t xml:space="preserve"> </w:t>
      </w:r>
      <w:r w:rsidR="00B62F27">
        <w:rPr>
          <w:lang w:eastAsia="en-US"/>
        </w:rPr>
        <w:t>01 декабря</w:t>
      </w:r>
      <w:r w:rsidR="00F30E16" w:rsidRPr="00A4215F">
        <w:rPr>
          <w:lang w:eastAsia="en-US"/>
        </w:rPr>
        <w:t>.201</w:t>
      </w:r>
      <w:r w:rsidR="00276E95">
        <w:rPr>
          <w:lang w:eastAsia="en-US"/>
        </w:rPr>
        <w:t>4</w:t>
      </w:r>
      <w:r w:rsidR="008F38DA">
        <w:rPr>
          <w:lang w:eastAsia="en-US"/>
        </w:rPr>
        <w:t xml:space="preserve"> </w:t>
      </w:r>
      <w:r w:rsidR="00F30E16" w:rsidRPr="00A4215F">
        <w:rPr>
          <w:lang w:eastAsia="en-US"/>
        </w:rPr>
        <w:t>г.</w:t>
      </w:r>
    </w:p>
    <w:p w:rsidR="00361F87" w:rsidRPr="00445C5E" w:rsidRDefault="00361F87" w:rsidP="00361F87">
      <w:pPr>
        <w:autoSpaceDE w:val="0"/>
        <w:jc w:val="both"/>
        <w:rPr>
          <w:highlight w:val="yellow"/>
        </w:rPr>
      </w:pPr>
    </w:p>
    <w:p w:rsidR="00361F87" w:rsidRPr="00A4215F" w:rsidRDefault="00361F87" w:rsidP="00DF7984">
      <w:pPr>
        <w:pStyle w:val="34"/>
        <w:ind w:left="0"/>
        <w:rPr>
          <w:sz w:val="24"/>
          <w:szCs w:val="24"/>
        </w:rPr>
      </w:pPr>
      <w:r w:rsidRPr="00A4215F">
        <w:rPr>
          <w:sz w:val="24"/>
          <w:szCs w:val="24"/>
          <w:u w:val="single"/>
        </w:rPr>
        <w:t>Условия оплаты работ</w:t>
      </w:r>
      <w:r w:rsidRPr="00A4215F">
        <w:rPr>
          <w:sz w:val="24"/>
          <w:szCs w:val="24"/>
        </w:rPr>
        <w:t xml:space="preserve">: </w:t>
      </w:r>
    </w:p>
    <w:p w:rsidR="006B2380" w:rsidRPr="00165FEA" w:rsidRDefault="006B2380" w:rsidP="00272DF8">
      <w:pPr>
        <w:suppressAutoHyphens/>
        <w:spacing w:after="120"/>
        <w:ind w:firstLine="426"/>
        <w:jc w:val="both"/>
        <w:rPr>
          <w:color w:val="000000"/>
        </w:rPr>
      </w:pPr>
      <w:r w:rsidRPr="00165FEA">
        <w:rPr>
          <w:color w:val="000000"/>
        </w:rPr>
        <w:t xml:space="preserve">В течение </w:t>
      </w:r>
      <w:r>
        <w:rPr>
          <w:color w:val="000000"/>
        </w:rPr>
        <w:t>3</w:t>
      </w:r>
      <w:r w:rsidRPr="00165FEA">
        <w:rPr>
          <w:color w:val="000000"/>
        </w:rPr>
        <w:t>0 календарных дней после подписания акта приемки выполненных работ формы КС-2, справки о стоимости выполненных работ формы КС-3 и устранения всех выявленных дефектов.</w:t>
      </w:r>
    </w:p>
    <w:p w:rsidR="00A4215F" w:rsidRPr="00D27D7F" w:rsidRDefault="00A4215F" w:rsidP="00361F87">
      <w:pPr>
        <w:pStyle w:val="ae"/>
        <w:spacing w:before="120"/>
        <w:rPr>
          <w:b w:val="0"/>
          <w:sz w:val="24"/>
          <w:szCs w:val="24"/>
          <w:highlight w:val="red"/>
          <w:lang w:eastAsia="ru-RU"/>
        </w:rPr>
      </w:pPr>
    </w:p>
    <w:p w:rsidR="00361F87" w:rsidRDefault="00361F87" w:rsidP="00361F87">
      <w:pPr>
        <w:rPr>
          <w:b/>
          <w:iCs/>
        </w:rPr>
      </w:pPr>
      <w:r w:rsidRPr="00361F87">
        <w:rPr>
          <w:b/>
          <w:iCs/>
        </w:rPr>
        <w:t xml:space="preserve">2. Основные требования к </w:t>
      </w:r>
      <w:r w:rsidR="00445C5E">
        <w:rPr>
          <w:b/>
          <w:iCs/>
        </w:rPr>
        <w:t>услуге</w:t>
      </w:r>
      <w:r w:rsidRPr="00361F87">
        <w:rPr>
          <w:b/>
          <w:iCs/>
        </w:rPr>
        <w:t>.</w:t>
      </w:r>
    </w:p>
    <w:p w:rsidR="002E65AF" w:rsidRDefault="002E65AF" w:rsidP="00361F87">
      <w:pPr>
        <w:rPr>
          <w:iCs/>
        </w:rPr>
      </w:pPr>
      <w:r w:rsidRPr="002E65AF">
        <w:rPr>
          <w:iCs/>
        </w:rPr>
        <w:t xml:space="preserve">  </w:t>
      </w:r>
      <w:r w:rsidR="005D0D91">
        <w:rPr>
          <w:iCs/>
        </w:rPr>
        <w:t>-</w:t>
      </w:r>
      <w:r w:rsidRPr="002E65AF">
        <w:rPr>
          <w:iCs/>
        </w:rPr>
        <w:t xml:space="preserve">  Спроектировать и выполнить пристройку к существующему зданию КТП в два</w:t>
      </w:r>
      <w:r>
        <w:rPr>
          <w:iCs/>
        </w:rPr>
        <w:t xml:space="preserve"> </w:t>
      </w:r>
      <w:r w:rsidRPr="002E65AF">
        <w:rPr>
          <w:iCs/>
        </w:rPr>
        <w:t>этажа с входной лестницей</w:t>
      </w:r>
      <w:r>
        <w:rPr>
          <w:iCs/>
        </w:rPr>
        <w:t xml:space="preserve">, размер пристройки  </w:t>
      </w:r>
      <w:r w:rsidR="005D0D91">
        <w:rPr>
          <w:iCs/>
        </w:rPr>
        <w:t>19х6;</w:t>
      </w:r>
    </w:p>
    <w:p w:rsidR="005D0D91" w:rsidRDefault="005D0D91" w:rsidP="00361F87">
      <w:pPr>
        <w:rPr>
          <w:iCs/>
        </w:rPr>
      </w:pPr>
      <w:r>
        <w:rPr>
          <w:iCs/>
        </w:rPr>
        <w:t xml:space="preserve">    -Спроектировать и выполнить  мансардный этаж над всем этим зданием в размерах 19 х 25;</w:t>
      </w:r>
    </w:p>
    <w:p w:rsidR="005D0D91" w:rsidRDefault="005D0D91" w:rsidP="00361F87">
      <w:pPr>
        <w:rPr>
          <w:iCs/>
        </w:rPr>
      </w:pPr>
      <w:r>
        <w:rPr>
          <w:iCs/>
        </w:rPr>
        <w:t xml:space="preserve">   - При проектировании и монтаже учесть существующие  внутренние сети ГВС и ХВС, электрика  и канализация, отопление и вентиляция.</w:t>
      </w:r>
    </w:p>
    <w:p w:rsidR="005D0D91" w:rsidRDefault="005D0D91" w:rsidP="00361F87">
      <w:pPr>
        <w:rPr>
          <w:iCs/>
        </w:rPr>
      </w:pPr>
      <w:r>
        <w:rPr>
          <w:iCs/>
        </w:rPr>
        <w:t xml:space="preserve">  - в мансардном этаже предусмотреть шесть номеров для проживания;</w:t>
      </w:r>
    </w:p>
    <w:p w:rsidR="005D0D91" w:rsidRDefault="005D0D91" w:rsidP="00361F87">
      <w:pPr>
        <w:rPr>
          <w:iCs/>
        </w:rPr>
      </w:pPr>
      <w:r>
        <w:rPr>
          <w:iCs/>
        </w:rPr>
        <w:t xml:space="preserve">  - пристройка и мансардный этаж должны быть выполнены и з быстровозводимых конструкций каркасного типа;</w:t>
      </w:r>
    </w:p>
    <w:p w:rsidR="005D0D91" w:rsidRDefault="005D0D91" w:rsidP="00361F87">
      <w:pPr>
        <w:rPr>
          <w:iCs/>
        </w:rPr>
      </w:pPr>
    </w:p>
    <w:p w:rsidR="005D0D91" w:rsidRPr="002E65AF" w:rsidRDefault="005D0D91" w:rsidP="00361F87">
      <w:pPr>
        <w:rPr>
          <w:iCs/>
        </w:rPr>
      </w:pPr>
    </w:p>
    <w:p w:rsidR="009E7374" w:rsidRPr="006B2380" w:rsidRDefault="00361F87" w:rsidP="006B2380">
      <w:pPr>
        <w:suppressAutoHyphens/>
        <w:autoSpaceDE w:val="0"/>
        <w:spacing w:before="240"/>
        <w:jc w:val="both"/>
        <w:rPr>
          <w:b/>
          <w:iCs/>
        </w:rPr>
      </w:pPr>
      <w:r w:rsidRPr="006B2380">
        <w:rPr>
          <w:b/>
          <w:iCs/>
        </w:rPr>
        <w:t xml:space="preserve">3. Основные требования к Контрагенту. </w:t>
      </w:r>
    </w:p>
    <w:p w:rsidR="00041370" w:rsidRPr="003E6A1D" w:rsidRDefault="00041370" w:rsidP="00041370">
      <w:pPr>
        <w:numPr>
          <w:ilvl w:val="0"/>
          <w:numId w:val="46"/>
        </w:numPr>
        <w:suppressAutoHyphens/>
        <w:autoSpaceDE w:val="0"/>
        <w:jc w:val="both"/>
      </w:pPr>
      <w:r w:rsidRPr="003E6A1D">
        <w:t>членство Подрядчика и привлекаемых им субподрядчиков в саморегулируемой организации с разрешением на производство соответствующих работ;</w:t>
      </w:r>
    </w:p>
    <w:p w:rsidR="00041370" w:rsidRPr="003E6A1D" w:rsidRDefault="00041370" w:rsidP="00041370">
      <w:pPr>
        <w:numPr>
          <w:ilvl w:val="0"/>
          <w:numId w:val="46"/>
        </w:numPr>
        <w:suppressAutoHyphens/>
        <w:autoSpaceDE w:val="0"/>
        <w:jc w:val="both"/>
      </w:pPr>
      <w:r w:rsidRPr="003E6A1D">
        <w:t>обученный и аттестованный персонал;</w:t>
      </w:r>
    </w:p>
    <w:p w:rsidR="00041370" w:rsidRPr="003E6A1D" w:rsidRDefault="00041370" w:rsidP="00041370">
      <w:pPr>
        <w:numPr>
          <w:ilvl w:val="0"/>
          <w:numId w:val="46"/>
        </w:numPr>
        <w:suppressAutoHyphens/>
        <w:autoSpaceDE w:val="0"/>
        <w:jc w:val="both"/>
      </w:pPr>
      <w:r w:rsidRPr="003E6A1D">
        <w:t>производственные мощности по выполнению работ;</w:t>
      </w:r>
    </w:p>
    <w:p w:rsidR="00041370" w:rsidRDefault="00041370" w:rsidP="00041370">
      <w:pPr>
        <w:numPr>
          <w:ilvl w:val="0"/>
          <w:numId w:val="46"/>
        </w:numPr>
        <w:suppressAutoHyphens/>
        <w:autoSpaceDE w:val="0"/>
        <w:jc w:val="both"/>
      </w:pPr>
      <w:r w:rsidRPr="003E6A1D">
        <w:t>финансовые средства, оборудование и другие материальные возможности для надлежащего и полного выполнения работ</w:t>
      </w:r>
    </w:p>
    <w:p w:rsidR="00041370" w:rsidRPr="003E6A1D" w:rsidRDefault="00041370" w:rsidP="00041370">
      <w:pPr>
        <w:numPr>
          <w:ilvl w:val="0"/>
          <w:numId w:val="46"/>
        </w:numPr>
        <w:suppressAutoHyphens/>
        <w:autoSpaceDE w:val="0"/>
        <w:jc w:val="both"/>
      </w:pPr>
      <w:r w:rsidRPr="009E7374">
        <w:t>наличие положительных отзывов</w:t>
      </w:r>
      <w:r>
        <w:t>.</w:t>
      </w:r>
    </w:p>
    <w:p w:rsidR="00445C5E" w:rsidRPr="00445C5E" w:rsidRDefault="00445C5E" w:rsidP="00F652D9">
      <w:pPr>
        <w:autoSpaceDE w:val="0"/>
        <w:spacing w:before="120"/>
        <w:ind w:firstLine="360"/>
        <w:jc w:val="both"/>
      </w:pPr>
    </w:p>
    <w:p w:rsidR="00CD4FD3" w:rsidRDefault="00CD4FD3" w:rsidP="00914416">
      <w:pPr>
        <w:suppressAutoHyphens/>
        <w:autoSpaceDE w:val="0"/>
        <w:ind w:left="360"/>
        <w:jc w:val="both"/>
      </w:pPr>
    </w:p>
    <w:p w:rsidR="00E3347D" w:rsidRDefault="00E3347D" w:rsidP="00E3347D">
      <w:pPr>
        <w:autoSpaceDE w:val="0"/>
        <w:spacing w:before="240" w:after="120"/>
        <w:jc w:val="both"/>
        <w:rPr>
          <w:b/>
          <w:iCs/>
        </w:rPr>
      </w:pPr>
      <w:r w:rsidRPr="002F5E2E">
        <w:rPr>
          <w:b/>
          <w:iCs/>
        </w:rPr>
        <w:t xml:space="preserve">4. Условия выполнения работ. </w:t>
      </w:r>
    </w:p>
    <w:p w:rsidR="006B7BD0" w:rsidRPr="00AD18F9" w:rsidRDefault="006B7BD0" w:rsidP="00272DF8">
      <w:pPr>
        <w:suppressAutoHyphens/>
        <w:autoSpaceDE w:val="0"/>
        <w:spacing w:after="120"/>
        <w:ind w:firstLine="426"/>
        <w:jc w:val="both"/>
      </w:pPr>
      <w:r>
        <w:t>В соответствии с прилагаемым проектом договора (Форма №4)</w:t>
      </w:r>
    </w:p>
    <w:p w:rsidR="00445C5E" w:rsidRDefault="00445C5E" w:rsidP="00445C5E">
      <w:pPr>
        <w:suppressAutoHyphens/>
        <w:autoSpaceDE w:val="0"/>
        <w:ind w:firstLine="709"/>
        <w:jc w:val="both"/>
      </w:pPr>
    </w:p>
    <w:p w:rsidR="00914416" w:rsidRDefault="00914416" w:rsidP="00914416">
      <w:pPr>
        <w:suppressAutoHyphens/>
        <w:autoSpaceDE w:val="0"/>
        <w:ind w:left="709"/>
        <w:jc w:val="both"/>
        <w:rPr>
          <w:b/>
          <w:iCs/>
        </w:rPr>
      </w:pPr>
    </w:p>
    <w:p w:rsidR="00606682" w:rsidRDefault="00606682" w:rsidP="00914416">
      <w:pPr>
        <w:suppressAutoHyphens/>
        <w:autoSpaceDE w:val="0"/>
        <w:rPr>
          <w:b/>
          <w:iCs/>
        </w:rPr>
      </w:pPr>
    </w:p>
    <w:p w:rsidR="00095FB0" w:rsidRPr="00914416" w:rsidRDefault="00095FB0" w:rsidP="00914416">
      <w:pPr>
        <w:suppressAutoHyphens/>
        <w:autoSpaceDE w:val="0"/>
        <w:rPr>
          <w:b/>
          <w:iCs/>
        </w:rPr>
      </w:pPr>
      <w:r w:rsidRPr="00914416">
        <w:rPr>
          <w:b/>
          <w:iCs/>
        </w:rPr>
        <w:t xml:space="preserve">5. </w:t>
      </w:r>
      <w:r w:rsidRPr="00914416">
        <w:rPr>
          <w:b/>
          <w:iCs/>
          <w:szCs w:val="16"/>
        </w:rPr>
        <w:t>Особые условия</w:t>
      </w:r>
      <w:r w:rsidRPr="00914416">
        <w:rPr>
          <w:b/>
          <w:iCs/>
        </w:rPr>
        <w:t xml:space="preserve">. </w:t>
      </w:r>
    </w:p>
    <w:p w:rsidR="00205BAD" w:rsidRDefault="00095FB0" w:rsidP="00272DF8">
      <w:pPr>
        <w:pStyle w:val="21"/>
        <w:ind w:firstLine="426"/>
        <w:jc w:val="both"/>
      </w:pPr>
      <w:r w:rsidRPr="00C16A53">
        <w:t xml:space="preserve">В случае отказа или уклонения Победителя тендера от подписания договора Победитель будет обязан, </w:t>
      </w:r>
      <w:proofErr w:type="gramStart"/>
      <w:r w:rsidRPr="00C16A53">
        <w:t>безусловно</w:t>
      </w:r>
      <w:proofErr w:type="gramEnd"/>
      <w:r w:rsidRPr="00C16A53">
        <w:t xml:space="preserve"> и безоговорочно, не позднее пяти календарных дней до истечения срока, установленного для подписания договора (или дня отказа), уплатить </w:t>
      </w:r>
      <w:r w:rsidR="007D682C">
        <w:t>ООО «СП</w:t>
      </w:r>
      <w:r w:rsidR="0048364B">
        <w:t xml:space="preserve"> «</w:t>
      </w:r>
      <w:r w:rsidR="007D682C">
        <w:t>ЯНОС</w:t>
      </w:r>
      <w:r w:rsidR="0048364B">
        <w:t>»</w:t>
      </w:r>
      <w:r w:rsidRPr="00C16A53">
        <w:t xml:space="preserve"> штрафную неустойку в размере 5% от суммы принятой </w:t>
      </w:r>
      <w:r w:rsidR="0048364B">
        <w:t>О</w:t>
      </w:r>
      <w:r w:rsidR="007D682C">
        <w:t>ОО «СП</w:t>
      </w:r>
      <w:r w:rsidR="0048364B">
        <w:t xml:space="preserve"> «</w:t>
      </w:r>
      <w:r w:rsidR="007D682C">
        <w:t>ЯНОС</w:t>
      </w:r>
      <w:r w:rsidR="0048364B">
        <w:t>»</w:t>
      </w:r>
      <w:r w:rsidRPr="00C16A53">
        <w:t xml:space="preserve"> в Оферте </w:t>
      </w:r>
      <w:r w:rsidRPr="00C16A53">
        <w:lastRenderedPageBreak/>
        <w:t>Победителя. При несвоевременной или неполной уплате штрафной неустойк</w:t>
      </w:r>
      <w:proofErr w:type="gramStart"/>
      <w:r w:rsidRPr="00C16A53">
        <w:t xml:space="preserve">и </w:t>
      </w:r>
      <w:r w:rsidR="007D682C">
        <w:t>ООО</w:t>
      </w:r>
      <w:proofErr w:type="gramEnd"/>
      <w:r w:rsidR="007D682C">
        <w:t xml:space="preserve"> «СП</w:t>
      </w:r>
      <w:r w:rsidR="0048364B">
        <w:t xml:space="preserve"> «</w:t>
      </w:r>
      <w:r w:rsidR="007D682C">
        <w:t>ЯНОС</w:t>
      </w:r>
      <w:r w:rsidR="0048364B">
        <w:t>»</w:t>
      </w:r>
      <w:r w:rsidRPr="00C16A53">
        <w:t xml:space="preserve">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675FE6" w:rsidRDefault="00675FE6">
      <w:pPr>
        <w:spacing w:line="276" w:lineRule="auto"/>
        <w:jc w:val="center"/>
        <w:rPr>
          <w:b/>
        </w:rPr>
      </w:pPr>
      <w:r>
        <w:rPr>
          <w:b/>
        </w:rPr>
        <w:br w:type="page"/>
      </w:r>
    </w:p>
    <w:p w:rsidR="006B7BD0" w:rsidRDefault="006B7BD0" w:rsidP="006B7BD0">
      <w:pPr>
        <w:jc w:val="right"/>
        <w:rPr>
          <w:b/>
        </w:rPr>
      </w:pPr>
      <w:r>
        <w:rPr>
          <w:b/>
        </w:rPr>
        <w:lastRenderedPageBreak/>
        <w:t>Форма №4 «Проект договора»</w:t>
      </w:r>
    </w:p>
    <w:p w:rsidR="00F63D0B" w:rsidRDefault="00F63D0B" w:rsidP="006B7BD0">
      <w:pPr>
        <w:pStyle w:val="21"/>
        <w:ind w:firstLine="540"/>
        <w:jc w:val="right"/>
      </w:pPr>
    </w:p>
    <w:p w:rsidR="00272DF8" w:rsidRPr="00CD5CA0" w:rsidRDefault="00272DF8" w:rsidP="00272DF8">
      <w:pPr>
        <w:pStyle w:val="af3"/>
        <w:rPr>
          <w:sz w:val="22"/>
          <w:szCs w:val="22"/>
        </w:rPr>
      </w:pPr>
      <w:r w:rsidRPr="00CD5CA0">
        <w:rPr>
          <w:sz w:val="22"/>
          <w:szCs w:val="22"/>
        </w:rPr>
        <w:t>ДОГОВОР ПОДРЯДА№_________</w:t>
      </w:r>
    </w:p>
    <w:p w:rsidR="00272DF8" w:rsidRPr="00CD5CA0" w:rsidRDefault="00272DF8" w:rsidP="00272DF8">
      <w:pPr>
        <w:pStyle w:val="af3"/>
        <w:rPr>
          <w:sz w:val="22"/>
          <w:szCs w:val="22"/>
        </w:rPr>
      </w:pPr>
    </w:p>
    <w:p w:rsidR="00272DF8" w:rsidRPr="00CD5CA0" w:rsidRDefault="00272DF8" w:rsidP="00272DF8">
      <w:pPr>
        <w:ind w:left="397"/>
        <w:rPr>
          <w:b/>
          <w:sz w:val="22"/>
          <w:szCs w:val="22"/>
        </w:rPr>
      </w:pPr>
      <w:r w:rsidRPr="00CD5CA0">
        <w:rPr>
          <w:sz w:val="22"/>
          <w:szCs w:val="22"/>
        </w:rPr>
        <w:t>г. Ярославль</w:t>
      </w:r>
      <w:r w:rsidRPr="00CD5CA0">
        <w:rPr>
          <w:sz w:val="22"/>
          <w:szCs w:val="22"/>
        </w:rPr>
        <w:tab/>
      </w:r>
      <w:r w:rsidRPr="00CD5CA0">
        <w:rPr>
          <w:sz w:val="22"/>
          <w:szCs w:val="22"/>
        </w:rPr>
        <w:tab/>
      </w:r>
      <w:r w:rsidRPr="00CD5CA0">
        <w:rPr>
          <w:sz w:val="22"/>
          <w:szCs w:val="22"/>
        </w:rPr>
        <w:tab/>
      </w:r>
      <w:r w:rsidRPr="00CD5CA0">
        <w:rPr>
          <w:sz w:val="22"/>
          <w:szCs w:val="22"/>
        </w:rPr>
        <w:tab/>
      </w:r>
      <w:r w:rsidRPr="00CD5CA0">
        <w:rPr>
          <w:sz w:val="22"/>
          <w:szCs w:val="22"/>
        </w:rPr>
        <w:tab/>
      </w:r>
      <w:r w:rsidRPr="00CD5CA0">
        <w:rPr>
          <w:sz w:val="22"/>
          <w:szCs w:val="22"/>
        </w:rPr>
        <w:tab/>
      </w:r>
      <w:r w:rsidRPr="00CD5CA0">
        <w:rPr>
          <w:sz w:val="22"/>
          <w:szCs w:val="22"/>
        </w:rPr>
        <w:tab/>
        <w:t>_______________ 201</w:t>
      </w:r>
      <w:r>
        <w:rPr>
          <w:sz w:val="22"/>
          <w:szCs w:val="22"/>
        </w:rPr>
        <w:t>4</w:t>
      </w:r>
      <w:r w:rsidRPr="00CD5CA0">
        <w:rPr>
          <w:sz w:val="22"/>
          <w:szCs w:val="22"/>
        </w:rPr>
        <w:t xml:space="preserve"> года</w:t>
      </w:r>
    </w:p>
    <w:p w:rsidR="00272DF8" w:rsidRPr="00CD5CA0" w:rsidRDefault="00272DF8" w:rsidP="00272DF8">
      <w:pPr>
        <w:ind w:left="397"/>
        <w:rPr>
          <w:b/>
          <w:sz w:val="22"/>
          <w:szCs w:val="22"/>
        </w:rPr>
      </w:pPr>
    </w:p>
    <w:p w:rsidR="00272DF8" w:rsidRPr="008C56D8" w:rsidRDefault="00272DF8" w:rsidP="00272DF8">
      <w:pPr>
        <w:pStyle w:val="310"/>
        <w:spacing w:after="0"/>
        <w:ind w:firstLine="567"/>
        <w:jc w:val="both"/>
        <w:rPr>
          <w:sz w:val="22"/>
          <w:szCs w:val="22"/>
        </w:rPr>
      </w:pPr>
      <w:r w:rsidRPr="008C56D8">
        <w:rPr>
          <w:sz w:val="22"/>
          <w:szCs w:val="22"/>
        </w:rPr>
        <w:t>Общество с о</w:t>
      </w:r>
      <w:r w:rsidR="007D682C">
        <w:rPr>
          <w:sz w:val="22"/>
          <w:szCs w:val="22"/>
        </w:rPr>
        <w:t>граниченной ответственностью «Санаторий-профилакторий «ЯНОС» (ООО «СП «ЯНОС</w:t>
      </w:r>
      <w:r w:rsidRPr="008C56D8">
        <w:rPr>
          <w:sz w:val="22"/>
          <w:szCs w:val="22"/>
        </w:rPr>
        <w:t>»), именуемое в дальнейшем «З</w:t>
      </w:r>
      <w:r w:rsidR="007D682C">
        <w:rPr>
          <w:sz w:val="22"/>
          <w:szCs w:val="22"/>
        </w:rPr>
        <w:t xml:space="preserve">АКАЗЧИК», в лице директора </w:t>
      </w:r>
      <w:proofErr w:type="spellStart"/>
      <w:r w:rsidR="007D682C">
        <w:rPr>
          <w:sz w:val="22"/>
          <w:szCs w:val="22"/>
        </w:rPr>
        <w:t>Клочихина</w:t>
      </w:r>
      <w:proofErr w:type="spellEnd"/>
      <w:r w:rsidR="007D682C">
        <w:rPr>
          <w:sz w:val="22"/>
          <w:szCs w:val="22"/>
        </w:rPr>
        <w:t xml:space="preserve"> Александра</w:t>
      </w:r>
      <w:r w:rsidRPr="008C56D8">
        <w:rPr>
          <w:sz w:val="22"/>
          <w:szCs w:val="22"/>
        </w:rPr>
        <w:t xml:space="preserve"> Ивановича, действующего на основании Устава, с одной стороны,</w:t>
      </w:r>
    </w:p>
    <w:p w:rsidR="00272DF8" w:rsidRPr="008C56D8" w:rsidRDefault="00272DF8" w:rsidP="00272DF8">
      <w:pPr>
        <w:pStyle w:val="310"/>
        <w:spacing w:after="0"/>
        <w:jc w:val="both"/>
        <w:rPr>
          <w:sz w:val="22"/>
          <w:szCs w:val="22"/>
        </w:rPr>
      </w:pPr>
      <w:r w:rsidRPr="008C56D8">
        <w:rPr>
          <w:sz w:val="22"/>
          <w:szCs w:val="22"/>
        </w:rPr>
        <w:t xml:space="preserve">и </w:t>
      </w:r>
      <w:r>
        <w:rPr>
          <w:sz w:val="22"/>
          <w:szCs w:val="22"/>
        </w:rPr>
        <w:t>_____________________________________________________________</w:t>
      </w:r>
      <w:r w:rsidRPr="008C56D8">
        <w:rPr>
          <w:sz w:val="22"/>
          <w:szCs w:val="22"/>
        </w:rPr>
        <w:t>, именуемое в дальнейшем «</w:t>
      </w:r>
      <w:r>
        <w:rPr>
          <w:sz w:val="22"/>
          <w:szCs w:val="22"/>
        </w:rPr>
        <w:t>ПОДРЯДЧИК</w:t>
      </w:r>
      <w:r w:rsidRPr="008C56D8">
        <w:rPr>
          <w:sz w:val="22"/>
          <w:szCs w:val="22"/>
        </w:rPr>
        <w:t xml:space="preserve">», в лице </w:t>
      </w:r>
      <w:r>
        <w:rPr>
          <w:sz w:val="22"/>
          <w:szCs w:val="22"/>
        </w:rPr>
        <w:t>______________________________________</w:t>
      </w:r>
      <w:r w:rsidRPr="008C56D8">
        <w:rPr>
          <w:sz w:val="22"/>
          <w:szCs w:val="22"/>
        </w:rPr>
        <w:t>, действующего на основании Устава, с другой стороны, вместе именуемые Стороны</w:t>
      </w:r>
      <w:r>
        <w:rPr>
          <w:sz w:val="22"/>
          <w:szCs w:val="22"/>
        </w:rPr>
        <w:t xml:space="preserve"> </w:t>
      </w:r>
      <w:r w:rsidRPr="008C56D8">
        <w:rPr>
          <w:sz w:val="22"/>
          <w:szCs w:val="22"/>
        </w:rPr>
        <w:t>заключили настоящий договор о нижеследующем:</w:t>
      </w:r>
    </w:p>
    <w:p w:rsidR="00272DF8" w:rsidRPr="00CD5CA0" w:rsidRDefault="00272DF8" w:rsidP="00272DF8">
      <w:pPr>
        <w:ind w:firstLine="311"/>
        <w:jc w:val="both"/>
        <w:rPr>
          <w:bCs/>
          <w:sz w:val="22"/>
          <w:szCs w:val="22"/>
        </w:rPr>
      </w:pPr>
    </w:p>
    <w:p w:rsidR="00272DF8" w:rsidRPr="00CD5CA0" w:rsidRDefault="00272DF8" w:rsidP="00272DF8">
      <w:pPr>
        <w:pStyle w:val="caaieiaie2"/>
        <w:spacing w:before="0" w:after="0"/>
        <w:rPr>
          <w:rFonts w:ascii="Times New Roman" w:hAnsi="Times New Roman"/>
          <w:iCs/>
          <w:szCs w:val="22"/>
          <w:lang w:val="ru-RU"/>
        </w:rPr>
      </w:pPr>
      <w:r w:rsidRPr="00CD5CA0">
        <w:rPr>
          <w:rFonts w:ascii="Times New Roman" w:hAnsi="Times New Roman"/>
          <w:iCs/>
          <w:szCs w:val="22"/>
          <w:lang w:val="ru-RU"/>
        </w:rPr>
        <w:t>Статья 1. Предмет договора и сроки производства работ</w:t>
      </w:r>
    </w:p>
    <w:p w:rsidR="00272DF8" w:rsidRPr="00CD5CA0" w:rsidRDefault="00272DF8" w:rsidP="00272DF8">
      <w:pPr>
        <w:rPr>
          <w:bCs/>
          <w:sz w:val="22"/>
          <w:szCs w:val="22"/>
        </w:rPr>
      </w:pPr>
    </w:p>
    <w:p w:rsidR="00272DF8" w:rsidRPr="00CD5CA0" w:rsidRDefault="00272DF8" w:rsidP="00272DF8">
      <w:pPr>
        <w:ind w:right="-55" w:firstLine="284"/>
        <w:jc w:val="both"/>
        <w:rPr>
          <w:sz w:val="22"/>
          <w:szCs w:val="22"/>
        </w:rPr>
      </w:pPr>
      <w:r w:rsidRPr="00CD5CA0">
        <w:rPr>
          <w:bCs/>
          <w:sz w:val="22"/>
          <w:szCs w:val="22"/>
        </w:rPr>
        <w:t xml:space="preserve">1.1. </w:t>
      </w:r>
      <w:r w:rsidRPr="00A24785">
        <w:rPr>
          <w:bCs/>
          <w:sz w:val="22"/>
          <w:szCs w:val="22"/>
        </w:rPr>
        <w:t xml:space="preserve">Подрядчик по заданию Заказчика выполняет </w:t>
      </w:r>
      <w:r w:rsidRPr="00A24785">
        <w:rPr>
          <w:b/>
          <w:sz w:val="22"/>
          <w:szCs w:val="22"/>
        </w:rPr>
        <w:t xml:space="preserve">комплекс работ по </w:t>
      </w:r>
      <w:r w:rsidR="007D682C">
        <w:rPr>
          <w:b/>
          <w:sz w:val="22"/>
          <w:szCs w:val="22"/>
        </w:rPr>
        <w:t>реконструкции кабинета тепловых процедур ООО «СП «ЯНОС</w:t>
      </w:r>
      <w:r w:rsidRPr="00A24785">
        <w:rPr>
          <w:b/>
          <w:sz w:val="22"/>
          <w:szCs w:val="22"/>
        </w:rPr>
        <w:t xml:space="preserve">», </w:t>
      </w:r>
      <w:r w:rsidRPr="00A24785">
        <w:rPr>
          <w:sz w:val="22"/>
          <w:szCs w:val="22"/>
        </w:rPr>
        <w:t>на</w:t>
      </w:r>
      <w:r w:rsidRPr="00CD5CA0">
        <w:rPr>
          <w:sz w:val="22"/>
          <w:szCs w:val="22"/>
        </w:rPr>
        <w:t xml:space="preserve"> основании </w:t>
      </w:r>
      <w:r>
        <w:rPr>
          <w:sz w:val="22"/>
          <w:szCs w:val="22"/>
        </w:rPr>
        <w:t>Технического задания заказчика</w:t>
      </w:r>
      <w:r w:rsidRPr="00CD5CA0">
        <w:rPr>
          <w:sz w:val="22"/>
          <w:szCs w:val="22"/>
        </w:rPr>
        <w:t>, указанн</w:t>
      </w:r>
      <w:r>
        <w:rPr>
          <w:sz w:val="22"/>
          <w:szCs w:val="22"/>
        </w:rPr>
        <w:t>ого</w:t>
      </w:r>
      <w:r w:rsidRPr="00CD5CA0">
        <w:rPr>
          <w:sz w:val="22"/>
          <w:szCs w:val="22"/>
        </w:rPr>
        <w:t xml:space="preserve"> в приложении № </w:t>
      </w:r>
      <w:r>
        <w:rPr>
          <w:sz w:val="22"/>
          <w:szCs w:val="22"/>
        </w:rPr>
        <w:t>1</w:t>
      </w:r>
      <w:r w:rsidRPr="00CD5CA0">
        <w:rPr>
          <w:sz w:val="22"/>
          <w:szCs w:val="22"/>
        </w:rPr>
        <w:t>.</w:t>
      </w:r>
    </w:p>
    <w:p w:rsidR="00272DF8" w:rsidRPr="00CD5CA0" w:rsidRDefault="00272DF8" w:rsidP="00272DF8">
      <w:pPr>
        <w:ind w:right="-55" w:firstLine="284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1.2. Сроки выполнения работ по п.1.1:</w:t>
      </w:r>
    </w:p>
    <w:p w:rsidR="00272DF8" w:rsidRPr="00CD5CA0" w:rsidRDefault="00272DF8" w:rsidP="00272DF8">
      <w:pPr>
        <w:suppressAutoHyphens/>
        <w:autoSpaceDE w:val="0"/>
        <w:ind w:firstLine="284"/>
        <w:jc w:val="both"/>
        <w:rPr>
          <w:sz w:val="22"/>
          <w:szCs w:val="22"/>
        </w:rPr>
      </w:pPr>
      <w:r w:rsidRPr="00CD5CA0">
        <w:rPr>
          <w:sz w:val="22"/>
          <w:szCs w:val="22"/>
        </w:rPr>
        <w:t xml:space="preserve">начало работ – </w:t>
      </w:r>
      <w:r w:rsidR="00B62F27">
        <w:rPr>
          <w:sz w:val="22"/>
          <w:szCs w:val="22"/>
        </w:rPr>
        <w:t>01</w:t>
      </w:r>
      <w:r w:rsidR="001011B1">
        <w:rPr>
          <w:sz w:val="22"/>
          <w:szCs w:val="22"/>
        </w:rPr>
        <w:t>сентября</w:t>
      </w:r>
      <w:r w:rsidRPr="00CD5CA0">
        <w:rPr>
          <w:sz w:val="22"/>
          <w:szCs w:val="22"/>
        </w:rPr>
        <w:t xml:space="preserve"> 201</w:t>
      </w:r>
      <w:r>
        <w:rPr>
          <w:sz w:val="22"/>
          <w:szCs w:val="22"/>
        </w:rPr>
        <w:t>4</w:t>
      </w:r>
      <w:r w:rsidRPr="00CD5CA0">
        <w:rPr>
          <w:sz w:val="22"/>
          <w:szCs w:val="22"/>
        </w:rPr>
        <w:t xml:space="preserve"> года</w:t>
      </w:r>
    </w:p>
    <w:p w:rsidR="00272DF8" w:rsidRPr="00CD5CA0" w:rsidRDefault="00272DF8" w:rsidP="00272DF8">
      <w:pPr>
        <w:pStyle w:val="afb"/>
        <w:keepNext/>
        <w:tabs>
          <w:tab w:val="num" w:pos="700"/>
        </w:tabs>
        <w:spacing w:before="0"/>
        <w:ind w:left="0" w:right="0" w:firstLine="284"/>
        <w:jc w:val="both"/>
        <w:rPr>
          <w:color w:val="auto"/>
          <w:sz w:val="22"/>
          <w:szCs w:val="22"/>
        </w:rPr>
      </w:pPr>
      <w:r w:rsidRPr="00CD5CA0">
        <w:rPr>
          <w:color w:val="auto"/>
          <w:sz w:val="22"/>
          <w:szCs w:val="22"/>
        </w:rPr>
        <w:t xml:space="preserve">окончание работ – </w:t>
      </w:r>
      <w:r w:rsidR="001011B1">
        <w:rPr>
          <w:color w:val="auto"/>
          <w:sz w:val="22"/>
          <w:szCs w:val="22"/>
        </w:rPr>
        <w:t>01 декабря</w:t>
      </w:r>
      <w:r w:rsidRPr="00CD5CA0">
        <w:rPr>
          <w:color w:val="auto"/>
          <w:sz w:val="22"/>
          <w:szCs w:val="22"/>
        </w:rPr>
        <w:t xml:space="preserve"> 201</w:t>
      </w:r>
      <w:r>
        <w:rPr>
          <w:color w:val="auto"/>
          <w:sz w:val="22"/>
          <w:szCs w:val="22"/>
        </w:rPr>
        <w:t>4</w:t>
      </w:r>
      <w:r w:rsidRPr="00CD5CA0">
        <w:rPr>
          <w:color w:val="auto"/>
          <w:sz w:val="22"/>
          <w:szCs w:val="22"/>
        </w:rPr>
        <w:t xml:space="preserve"> года.</w:t>
      </w:r>
    </w:p>
    <w:p w:rsidR="00272DF8" w:rsidRPr="00A24785" w:rsidRDefault="00272DF8" w:rsidP="00272DF8">
      <w:pPr>
        <w:pStyle w:val="afb"/>
        <w:keepNext/>
        <w:spacing w:before="0"/>
        <w:ind w:left="0" w:right="0" w:firstLine="284"/>
        <w:jc w:val="both"/>
        <w:rPr>
          <w:color w:val="auto"/>
          <w:sz w:val="22"/>
          <w:szCs w:val="22"/>
        </w:rPr>
      </w:pPr>
      <w:r w:rsidRPr="00CD5CA0">
        <w:rPr>
          <w:color w:val="auto"/>
          <w:sz w:val="22"/>
          <w:szCs w:val="22"/>
        </w:rPr>
        <w:t xml:space="preserve">1.3. Объемы, виды и сроки выполнения работ, неучтенных в </w:t>
      </w:r>
      <w:r>
        <w:rPr>
          <w:color w:val="auto"/>
          <w:sz w:val="22"/>
          <w:szCs w:val="22"/>
        </w:rPr>
        <w:t>п</w:t>
      </w:r>
      <w:r w:rsidRPr="00CD5CA0">
        <w:rPr>
          <w:color w:val="auto"/>
          <w:sz w:val="22"/>
          <w:szCs w:val="22"/>
        </w:rPr>
        <w:t xml:space="preserve">риложении №1 к настоящему Договору </w:t>
      </w:r>
      <w:r w:rsidRPr="00CD5CA0">
        <w:rPr>
          <w:sz w:val="22"/>
          <w:szCs w:val="22"/>
        </w:rPr>
        <w:t xml:space="preserve">и проводимых в рамках выполнения </w:t>
      </w:r>
      <w:r w:rsidRPr="00CD5CA0">
        <w:rPr>
          <w:bCs/>
          <w:sz w:val="22"/>
          <w:szCs w:val="22"/>
        </w:rPr>
        <w:t>комплекса работ</w:t>
      </w:r>
      <w:r w:rsidRPr="00CD5CA0">
        <w:rPr>
          <w:sz w:val="22"/>
          <w:szCs w:val="22"/>
        </w:rPr>
        <w:t xml:space="preserve"> по </w:t>
      </w:r>
      <w:r w:rsidR="007D682C">
        <w:rPr>
          <w:sz w:val="22"/>
          <w:szCs w:val="22"/>
        </w:rPr>
        <w:t>реконструкции КТП ООО «СП «ЯНОС</w:t>
      </w:r>
      <w:r w:rsidRPr="00A24785">
        <w:rPr>
          <w:sz w:val="22"/>
          <w:szCs w:val="22"/>
        </w:rPr>
        <w:t>»,</w:t>
      </w:r>
      <w:r w:rsidRPr="00A24785">
        <w:rPr>
          <w:color w:val="auto"/>
          <w:sz w:val="22"/>
          <w:szCs w:val="22"/>
        </w:rPr>
        <w:t xml:space="preserve"> по дополнительно выпускаемой документации,</w:t>
      </w:r>
      <w:r w:rsidRPr="00A24785">
        <w:rPr>
          <w:sz w:val="22"/>
          <w:szCs w:val="22"/>
        </w:rPr>
        <w:t xml:space="preserve"> </w:t>
      </w:r>
      <w:r w:rsidRPr="00A24785">
        <w:rPr>
          <w:color w:val="auto"/>
          <w:sz w:val="22"/>
          <w:szCs w:val="22"/>
        </w:rPr>
        <w:t>могут</w:t>
      </w:r>
      <w:r w:rsidRPr="00A24785">
        <w:rPr>
          <w:iCs/>
          <w:color w:val="auto"/>
          <w:sz w:val="22"/>
          <w:szCs w:val="22"/>
        </w:rPr>
        <w:t xml:space="preserve"> </w:t>
      </w:r>
      <w:r w:rsidRPr="00A24785">
        <w:rPr>
          <w:color w:val="auto"/>
          <w:sz w:val="22"/>
          <w:szCs w:val="22"/>
        </w:rPr>
        <w:t>быть оформлены дополнительными соглашениями к настоящему Договору.</w:t>
      </w:r>
    </w:p>
    <w:p w:rsidR="00272DF8" w:rsidRPr="00CD5CA0" w:rsidRDefault="00272DF8" w:rsidP="00272DF8">
      <w:pPr>
        <w:pStyle w:val="32"/>
        <w:spacing w:after="0"/>
        <w:ind w:firstLine="284"/>
        <w:jc w:val="both"/>
        <w:rPr>
          <w:sz w:val="22"/>
          <w:szCs w:val="22"/>
        </w:rPr>
      </w:pPr>
      <w:r w:rsidRPr="00CD5CA0">
        <w:rPr>
          <w:sz w:val="22"/>
          <w:szCs w:val="22"/>
        </w:rPr>
        <w:t xml:space="preserve">1.4. Срок действия договора: договор действует до выполнения сторонами принятых на себя  обязательств, но не позднее </w:t>
      </w:r>
      <w:r>
        <w:rPr>
          <w:sz w:val="22"/>
          <w:szCs w:val="22"/>
        </w:rPr>
        <w:t>31 декабря 2014</w:t>
      </w:r>
      <w:r w:rsidRPr="00CD5CA0">
        <w:rPr>
          <w:sz w:val="22"/>
          <w:szCs w:val="22"/>
        </w:rPr>
        <w:t xml:space="preserve"> г.</w:t>
      </w:r>
    </w:p>
    <w:p w:rsidR="00272DF8" w:rsidRPr="00CD5CA0" w:rsidRDefault="00272DF8" w:rsidP="00272DF8">
      <w:pPr>
        <w:pStyle w:val="32"/>
        <w:spacing w:after="0"/>
        <w:ind w:firstLine="360"/>
        <w:rPr>
          <w:sz w:val="22"/>
          <w:szCs w:val="22"/>
        </w:rPr>
      </w:pPr>
    </w:p>
    <w:p w:rsidR="00272DF8" w:rsidRPr="00CD5CA0" w:rsidRDefault="00272DF8" w:rsidP="00272DF8">
      <w:pPr>
        <w:pStyle w:val="caaieiaie2"/>
        <w:spacing w:before="0" w:after="0"/>
        <w:rPr>
          <w:rFonts w:ascii="Times New Roman" w:hAnsi="Times New Roman"/>
          <w:iCs/>
          <w:szCs w:val="22"/>
          <w:lang w:val="ru-RU"/>
        </w:rPr>
      </w:pPr>
      <w:r w:rsidRPr="00CD5CA0">
        <w:rPr>
          <w:rFonts w:ascii="Times New Roman" w:hAnsi="Times New Roman"/>
          <w:iCs/>
          <w:szCs w:val="22"/>
          <w:lang w:val="ru-RU"/>
        </w:rPr>
        <w:t>Статья 2. Стоимость работ</w:t>
      </w:r>
    </w:p>
    <w:p w:rsidR="00272DF8" w:rsidRPr="00CD5CA0" w:rsidRDefault="00272DF8" w:rsidP="00272DF8">
      <w:pPr>
        <w:rPr>
          <w:sz w:val="22"/>
          <w:szCs w:val="22"/>
        </w:rPr>
      </w:pPr>
    </w:p>
    <w:p w:rsidR="00272DF8" w:rsidRDefault="00272DF8" w:rsidP="00272DF8">
      <w:pPr>
        <w:ind w:firstLine="426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2.1. Стоимость работ,</w:t>
      </w:r>
      <w:r w:rsidRPr="00CD5CA0">
        <w:rPr>
          <w:b/>
          <w:sz w:val="22"/>
          <w:szCs w:val="22"/>
        </w:rPr>
        <w:t xml:space="preserve"> </w:t>
      </w:r>
      <w:r w:rsidRPr="00CD5CA0">
        <w:rPr>
          <w:sz w:val="22"/>
          <w:szCs w:val="22"/>
        </w:rPr>
        <w:t>предусмотренная п. 1.1 настоящего Договора, определяется протоколом согласования договорной цены (приложение № </w:t>
      </w:r>
      <w:r>
        <w:rPr>
          <w:sz w:val="22"/>
          <w:szCs w:val="22"/>
        </w:rPr>
        <w:t>2</w:t>
      </w:r>
      <w:r w:rsidRPr="00CD5CA0">
        <w:rPr>
          <w:sz w:val="22"/>
          <w:szCs w:val="22"/>
        </w:rPr>
        <w:t xml:space="preserve">), и составляет </w:t>
      </w:r>
      <w:r>
        <w:rPr>
          <w:b/>
          <w:sz w:val="22"/>
          <w:szCs w:val="22"/>
        </w:rPr>
        <w:t>________________________________</w:t>
      </w:r>
      <w:r>
        <w:rPr>
          <w:bCs/>
          <w:sz w:val="22"/>
          <w:szCs w:val="22"/>
        </w:rPr>
        <w:t xml:space="preserve">, </w:t>
      </w:r>
      <w:r w:rsidRPr="00F368DB">
        <w:rPr>
          <w:b/>
          <w:sz w:val="22"/>
          <w:szCs w:val="22"/>
        </w:rPr>
        <w:t xml:space="preserve">в том числе НДС 18% </w:t>
      </w:r>
      <w:r>
        <w:rPr>
          <w:b/>
          <w:sz w:val="22"/>
          <w:szCs w:val="22"/>
        </w:rPr>
        <w:t>_________________________________</w:t>
      </w:r>
      <w:r w:rsidRPr="00F368DB">
        <w:rPr>
          <w:b/>
          <w:sz w:val="22"/>
          <w:szCs w:val="22"/>
        </w:rPr>
        <w:t xml:space="preserve">. </w:t>
      </w:r>
    </w:p>
    <w:p w:rsidR="00272DF8" w:rsidRPr="003E6AA5" w:rsidRDefault="00272DF8" w:rsidP="00272DF8">
      <w:pPr>
        <w:ind w:firstLine="426"/>
        <w:jc w:val="both"/>
        <w:rPr>
          <w:bCs/>
          <w:sz w:val="22"/>
          <w:szCs w:val="22"/>
        </w:rPr>
      </w:pPr>
      <w:r w:rsidRPr="003E6AA5">
        <w:rPr>
          <w:bCs/>
          <w:sz w:val="22"/>
          <w:szCs w:val="22"/>
        </w:rPr>
        <w:t>По соглашению сторон возможна выдача аванса в размере до 30 % от стоимости договора на приобретение оборудования, материалов.</w:t>
      </w:r>
    </w:p>
    <w:p w:rsidR="00272DF8" w:rsidRPr="001754C5" w:rsidRDefault="00272DF8" w:rsidP="00272DF8">
      <w:pPr>
        <w:ind w:firstLine="340"/>
        <w:jc w:val="both"/>
        <w:rPr>
          <w:sz w:val="22"/>
          <w:szCs w:val="22"/>
        </w:rPr>
      </w:pPr>
      <w:r w:rsidRPr="00CD5CA0">
        <w:rPr>
          <w:color w:val="000000"/>
          <w:sz w:val="22"/>
          <w:szCs w:val="22"/>
        </w:rPr>
        <w:t xml:space="preserve">2.2. </w:t>
      </w:r>
      <w:r w:rsidRPr="00CD5CA0">
        <w:rPr>
          <w:sz w:val="22"/>
          <w:szCs w:val="22"/>
        </w:rPr>
        <w:t>Виды и объемы работ перечислены в сметных расчетах, указанных в протоколе согласования договорной цены (приложение № </w:t>
      </w:r>
      <w:r>
        <w:rPr>
          <w:sz w:val="22"/>
          <w:szCs w:val="22"/>
        </w:rPr>
        <w:t>2</w:t>
      </w:r>
      <w:r w:rsidRPr="00CD5CA0">
        <w:rPr>
          <w:sz w:val="22"/>
          <w:szCs w:val="22"/>
        </w:rPr>
        <w:t xml:space="preserve">). </w:t>
      </w:r>
      <w:r w:rsidRPr="00CD5CA0">
        <w:rPr>
          <w:color w:val="000000"/>
          <w:sz w:val="22"/>
          <w:szCs w:val="22"/>
        </w:rPr>
        <w:t xml:space="preserve">Стоимость работ по п.2.1. включает в себя стоимость </w:t>
      </w:r>
      <w:r w:rsidRPr="001754C5">
        <w:rPr>
          <w:sz w:val="22"/>
          <w:szCs w:val="22"/>
        </w:rPr>
        <w:t>материалов поставки Подрядчика согласно технической документации, а также все затраты Подрядчика, понесенные им во исполнение обязанностей, предусмотренных настоящим договором, в частности, во исполнение пункта 3.3.</w:t>
      </w:r>
      <w:r>
        <w:rPr>
          <w:sz w:val="22"/>
          <w:szCs w:val="22"/>
        </w:rPr>
        <w:t xml:space="preserve"> договора</w:t>
      </w:r>
      <w:r w:rsidRPr="001754C5">
        <w:rPr>
          <w:sz w:val="22"/>
          <w:szCs w:val="22"/>
        </w:rPr>
        <w:t>, раздела 4 договора.</w:t>
      </w:r>
    </w:p>
    <w:p w:rsidR="00272DF8" w:rsidRDefault="00272DF8" w:rsidP="00272DF8">
      <w:pPr>
        <w:autoSpaceDE w:val="0"/>
        <w:autoSpaceDN w:val="0"/>
        <w:adjustRightInd w:val="0"/>
        <w:ind w:firstLine="340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 xml:space="preserve">Стоимость работ по п.2.1. является твёрдой и не подлежит изменению в ходе выполнения работ по настоящему Договору. </w:t>
      </w:r>
    </w:p>
    <w:p w:rsidR="00272DF8" w:rsidRPr="00CD5CA0" w:rsidRDefault="00272DF8" w:rsidP="00272DF8">
      <w:pPr>
        <w:autoSpaceDE w:val="0"/>
        <w:autoSpaceDN w:val="0"/>
        <w:adjustRightInd w:val="0"/>
        <w:ind w:firstLine="340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2.3. При обнаружении необходимости выполнения дополнительного объема работ в  процессе производства работ либо изменения объемов, не влекущих изменений в технической документации, стоимость работ изменению не подлежит.</w:t>
      </w:r>
    </w:p>
    <w:p w:rsidR="00272DF8" w:rsidRPr="00CD5CA0" w:rsidRDefault="00272DF8" w:rsidP="00272DF8">
      <w:pPr>
        <w:ind w:firstLine="340"/>
        <w:jc w:val="both"/>
        <w:rPr>
          <w:sz w:val="22"/>
          <w:szCs w:val="22"/>
        </w:rPr>
      </w:pPr>
    </w:p>
    <w:p w:rsidR="00272DF8" w:rsidRPr="00CE297F" w:rsidRDefault="00272DF8" w:rsidP="00CE297F">
      <w:pPr>
        <w:pStyle w:val="3"/>
        <w:spacing w:before="120"/>
        <w:jc w:val="center"/>
        <w:rPr>
          <w:b/>
          <w:sz w:val="22"/>
          <w:szCs w:val="22"/>
        </w:rPr>
      </w:pPr>
      <w:r w:rsidRPr="00CE297F">
        <w:rPr>
          <w:b/>
          <w:sz w:val="22"/>
          <w:szCs w:val="22"/>
        </w:rPr>
        <w:t>Статья 3. Обеспечение строительными материалами и оборудованием.</w:t>
      </w:r>
    </w:p>
    <w:p w:rsidR="00272DF8" w:rsidRPr="00CD5CA0" w:rsidRDefault="00272DF8" w:rsidP="00272DF8">
      <w:pPr>
        <w:rPr>
          <w:sz w:val="22"/>
          <w:szCs w:val="22"/>
        </w:rPr>
      </w:pPr>
    </w:p>
    <w:p w:rsidR="00272DF8" w:rsidRPr="00CD5CA0" w:rsidRDefault="00272DF8" w:rsidP="00272DF8">
      <w:pPr>
        <w:ind w:firstLine="284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 xml:space="preserve">3.1. </w:t>
      </w:r>
      <w:r>
        <w:rPr>
          <w:color w:val="000000"/>
          <w:sz w:val="22"/>
          <w:szCs w:val="22"/>
        </w:rPr>
        <w:t>Подряд</w:t>
      </w:r>
      <w:r w:rsidRPr="00CD5CA0">
        <w:rPr>
          <w:color w:val="000000"/>
          <w:sz w:val="22"/>
          <w:szCs w:val="22"/>
        </w:rPr>
        <w:t xml:space="preserve">чик принимает на себя обязательство по обеспечению работ </w:t>
      </w:r>
      <w:r w:rsidRPr="00CD5CA0">
        <w:rPr>
          <w:bCs/>
          <w:sz w:val="22"/>
          <w:szCs w:val="22"/>
        </w:rPr>
        <w:t xml:space="preserve">по п.1.1. </w:t>
      </w:r>
      <w:r>
        <w:rPr>
          <w:color w:val="000000"/>
          <w:sz w:val="22"/>
          <w:szCs w:val="22"/>
        </w:rPr>
        <w:t xml:space="preserve">всеми необходимыми </w:t>
      </w:r>
      <w:r w:rsidRPr="00CD5CA0">
        <w:rPr>
          <w:color w:val="000000"/>
          <w:sz w:val="22"/>
          <w:szCs w:val="22"/>
        </w:rPr>
        <w:t>материалами</w:t>
      </w:r>
      <w:r w:rsidRPr="00CD5CA0">
        <w:rPr>
          <w:bCs/>
          <w:sz w:val="22"/>
          <w:szCs w:val="22"/>
        </w:rPr>
        <w:t xml:space="preserve"> и оборудованием</w:t>
      </w:r>
      <w:r w:rsidRPr="002A38A2">
        <w:rPr>
          <w:bCs/>
          <w:sz w:val="22"/>
          <w:szCs w:val="22"/>
        </w:rPr>
        <w:t xml:space="preserve"> </w:t>
      </w:r>
      <w:r w:rsidRPr="00CD5CA0">
        <w:rPr>
          <w:bCs/>
          <w:sz w:val="22"/>
          <w:szCs w:val="22"/>
        </w:rPr>
        <w:t>согласно проектно-технич</w:t>
      </w:r>
      <w:r w:rsidRPr="00CD5CA0">
        <w:rPr>
          <w:sz w:val="22"/>
          <w:szCs w:val="22"/>
        </w:rPr>
        <w:t>еской документации</w:t>
      </w:r>
      <w:r>
        <w:rPr>
          <w:sz w:val="22"/>
          <w:szCs w:val="22"/>
        </w:rPr>
        <w:t xml:space="preserve">. </w:t>
      </w:r>
    </w:p>
    <w:p w:rsidR="00272DF8" w:rsidRPr="00CD5CA0" w:rsidRDefault="00272DF8" w:rsidP="00272DF8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</w:t>
      </w:r>
      <w:r w:rsidRPr="00CD5CA0">
        <w:rPr>
          <w:sz w:val="22"/>
          <w:szCs w:val="22"/>
        </w:rPr>
        <w:t>Подрядчик обязуется выполнить на строительной площадке приемку, разгрузку, складирование и охрану прибывающих на объект материалов и оборудования.</w:t>
      </w:r>
    </w:p>
    <w:p w:rsidR="00272DF8" w:rsidRPr="00CD5CA0" w:rsidRDefault="00272DF8" w:rsidP="00272DF8">
      <w:pPr>
        <w:ind w:firstLine="284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3.</w:t>
      </w:r>
      <w:r>
        <w:rPr>
          <w:sz w:val="22"/>
          <w:szCs w:val="22"/>
        </w:rPr>
        <w:t>3</w:t>
      </w:r>
      <w:r w:rsidRPr="00CD5CA0">
        <w:rPr>
          <w:sz w:val="22"/>
          <w:szCs w:val="22"/>
        </w:rPr>
        <w:t>. Все предоставляемые для выполнения работ материалы должны иметь (в случаях, предусмотренных законодательством):</w:t>
      </w:r>
    </w:p>
    <w:p w:rsidR="00272DF8" w:rsidRPr="00CD5CA0" w:rsidRDefault="00272DF8" w:rsidP="00272DF8">
      <w:pPr>
        <w:numPr>
          <w:ilvl w:val="0"/>
          <w:numId w:val="13"/>
        </w:numPr>
        <w:ind w:left="624" w:firstLine="284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Сертификаты качества, выданные производителем,</w:t>
      </w:r>
    </w:p>
    <w:p w:rsidR="00272DF8" w:rsidRPr="00CD5CA0" w:rsidRDefault="00272DF8" w:rsidP="00272DF8">
      <w:pPr>
        <w:numPr>
          <w:ilvl w:val="0"/>
          <w:numId w:val="13"/>
        </w:numPr>
        <w:ind w:left="624" w:firstLine="284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Сертификаты соответствия Госстандарта Российской Федерации,</w:t>
      </w:r>
    </w:p>
    <w:p w:rsidR="00272DF8" w:rsidRPr="00CD5CA0" w:rsidRDefault="00272DF8" w:rsidP="00272DF8">
      <w:pPr>
        <w:numPr>
          <w:ilvl w:val="0"/>
          <w:numId w:val="13"/>
        </w:numPr>
        <w:ind w:left="624" w:firstLine="284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Сертификаты страны происхождения,</w:t>
      </w:r>
    </w:p>
    <w:p w:rsidR="00272DF8" w:rsidRPr="00CD5CA0" w:rsidRDefault="00272DF8" w:rsidP="00272DF8">
      <w:pPr>
        <w:numPr>
          <w:ilvl w:val="0"/>
          <w:numId w:val="13"/>
        </w:numPr>
        <w:ind w:left="624" w:firstLine="284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Технические паспорта и другие документы, удостоверяющие их качество.</w:t>
      </w:r>
    </w:p>
    <w:p w:rsidR="00272DF8" w:rsidRPr="00CD5CA0" w:rsidRDefault="00272DF8" w:rsidP="00272DF8">
      <w:pPr>
        <w:ind w:firstLine="284"/>
        <w:jc w:val="both"/>
        <w:rPr>
          <w:color w:val="000000"/>
          <w:sz w:val="22"/>
          <w:szCs w:val="22"/>
        </w:rPr>
      </w:pPr>
      <w:proofErr w:type="gramStart"/>
      <w:r w:rsidRPr="00CD5CA0">
        <w:rPr>
          <w:sz w:val="22"/>
          <w:szCs w:val="22"/>
        </w:rPr>
        <w:t xml:space="preserve">Поставляемое Подрядчиком оборудование должно, кроме того, иметь разрешения на применение оборудования, утвержденные Федеральной службой России по экологическому, технологическому и </w:t>
      </w:r>
      <w:r w:rsidRPr="00CD5CA0">
        <w:rPr>
          <w:sz w:val="22"/>
          <w:szCs w:val="22"/>
        </w:rPr>
        <w:lastRenderedPageBreak/>
        <w:t xml:space="preserve">атомному надзору, выданное в соответствии с требованиями действующего законодательства РФ, а также российские сертификаты о </w:t>
      </w:r>
      <w:proofErr w:type="spellStart"/>
      <w:r w:rsidRPr="00CD5CA0">
        <w:rPr>
          <w:sz w:val="22"/>
          <w:szCs w:val="22"/>
        </w:rPr>
        <w:t>взрывозащите</w:t>
      </w:r>
      <w:proofErr w:type="spellEnd"/>
      <w:r w:rsidRPr="00CD5CA0">
        <w:rPr>
          <w:sz w:val="22"/>
          <w:szCs w:val="22"/>
        </w:rPr>
        <w:t xml:space="preserve"> электрооборудования, сертификаты о подтверждении типа, выданные Федеральным агентством по техническому регулированию и метрологии РФ, серт</w:t>
      </w:r>
      <w:r w:rsidRPr="00CD5CA0">
        <w:rPr>
          <w:sz w:val="23"/>
          <w:szCs w:val="23"/>
        </w:rPr>
        <w:t>и</w:t>
      </w:r>
      <w:r w:rsidRPr="00CD5CA0">
        <w:rPr>
          <w:sz w:val="22"/>
          <w:szCs w:val="22"/>
        </w:rPr>
        <w:t>фикаты соответствия требованиям технического регламента о безопасности машин и оборудования и</w:t>
      </w:r>
      <w:proofErr w:type="gramEnd"/>
      <w:r w:rsidRPr="00CD5CA0">
        <w:rPr>
          <w:sz w:val="22"/>
          <w:szCs w:val="22"/>
        </w:rPr>
        <w:t xml:space="preserve"> обоснование безопасности, а также другие разрешительные документы в соответствии с требованиями действующего законодательства РФ на момент поставки оборудования</w:t>
      </w:r>
      <w:r w:rsidRPr="00CD5CA0">
        <w:rPr>
          <w:color w:val="000000"/>
          <w:sz w:val="22"/>
          <w:szCs w:val="22"/>
        </w:rPr>
        <w:t>.</w:t>
      </w:r>
    </w:p>
    <w:p w:rsidR="00272DF8" w:rsidRPr="00CD5CA0" w:rsidRDefault="00272DF8" w:rsidP="00272DF8">
      <w:pPr>
        <w:ind w:firstLine="284"/>
        <w:jc w:val="both"/>
        <w:rPr>
          <w:sz w:val="22"/>
          <w:szCs w:val="22"/>
        </w:rPr>
      </w:pPr>
      <w:r w:rsidRPr="00CD5CA0">
        <w:rPr>
          <w:color w:val="000000"/>
          <w:sz w:val="22"/>
          <w:szCs w:val="22"/>
        </w:rPr>
        <w:t>Подлинники, либо нотариально заверенные копии указанных документов, на поставляемое Подрядчиком по настоящему договору оборудование, Подрядчик передает Заказчику в соответствии с п.7.4 настоящего договора.</w:t>
      </w:r>
    </w:p>
    <w:p w:rsidR="00272DF8" w:rsidRPr="00CD5CA0" w:rsidRDefault="00272DF8" w:rsidP="00272DF8">
      <w:pPr>
        <w:ind w:firstLine="284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3.</w:t>
      </w:r>
      <w:r>
        <w:rPr>
          <w:sz w:val="22"/>
          <w:szCs w:val="22"/>
        </w:rPr>
        <w:t>4</w:t>
      </w:r>
      <w:r w:rsidRPr="00CD5CA0">
        <w:rPr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>Подряд</w:t>
      </w:r>
      <w:r w:rsidRPr="00CD5CA0">
        <w:rPr>
          <w:color w:val="000000"/>
          <w:sz w:val="22"/>
          <w:szCs w:val="22"/>
        </w:rPr>
        <w:t>чик</w:t>
      </w:r>
      <w:r>
        <w:rPr>
          <w:color w:val="000000"/>
          <w:sz w:val="22"/>
          <w:szCs w:val="22"/>
        </w:rPr>
        <w:t xml:space="preserve"> </w:t>
      </w:r>
      <w:r w:rsidRPr="00CD5CA0">
        <w:rPr>
          <w:sz w:val="22"/>
          <w:szCs w:val="22"/>
        </w:rPr>
        <w:t xml:space="preserve"> </w:t>
      </w:r>
      <w:r>
        <w:rPr>
          <w:sz w:val="22"/>
          <w:szCs w:val="22"/>
        </w:rPr>
        <w:t>несёт</w:t>
      </w:r>
      <w:r w:rsidRPr="00623138">
        <w:rPr>
          <w:sz w:val="22"/>
          <w:szCs w:val="22"/>
        </w:rPr>
        <w:t xml:space="preserve"> </w:t>
      </w:r>
      <w:r w:rsidRPr="00CD5CA0">
        <w:rPr>
          <w:sz w:val="22"/>
          <w:szCs w:val="22"/>
        </w:rPr>
        <w:t xml:space="preserve">ответственность за не соответствие </w:t>
      </w:r>
      <w:r>
        <w:rPr>
          <w:sz w:val="22"/>
          <w:szCs w:val="22"/>
        </w:rPr>
        <w:t xml:space="preserve"> поставляемых материалов и оборудования </w:t>
      </w:r>
      <w:r w:rsidRPr="00CD5CA0">
        <w:rPr>
          <w:sz w:val="22"/>
          <w:szCs w:val="22"/>
        </w:rPr>
        <w:t>техническим спецификациям, государственным стандартам и техническим условиям.</w:t>
      </w:r>
    </w:p>
    <w:p w:rsidR="00272DF8" w:rsidRPr="00CD5CA0" w:rsidRDefault="00272DF8" w:rsidP="00272DF8">
      <w:pPr>
        <w:ind w:firstLine="348"/>
        <w:jc w:val="center"/>
        <w:rPr>
          <w:b/>
          <w:iCs/>
          <w:color w:val="000000"/>
          <w:sz w:val="22"/>
          <w:szCs w:val="22"/>
        </w:rPr>
      </w:pPr>
    </w:p>
    <w:p w:rsidR="00272DF8" w:rsidRPr="00CE297F" w:rsidRDefault="00272DF8" w:rsidP="00CE297F">
      <w:pPr>
        <w:jc w:val="center"/>
        <w:rPr>
          <w:b/>
          <w:iCs/>
          <w:color w:val="000000"/>
          <w:sz w:val="22"/>
          <w:szCs w:val="22"/>
        </w:rPr>
      </w:pPr>
      <w:r w:rsidRPr="00CE297F">
        <w:rPr>
          <w:b/>
          <w:iCs/>
          <w:color w:val="000000"/>
          <w:sz w:val="22"/>
          <w:szCs w:val="22"/>
        </w:rPr>
        <w:t>Статья 4. Обязанности Подрядчика</w:t>
      </w:r>
    </w:p>
    <w:p w:rsidR="00272DF8" w:rsidRPr="00CD5CA0" w:rsidRDefault="00272DF8" w:rsidP="00272DF8">
      <w:pPr>
        <w:ind w:firstLine="348"/>
        <w:jc w:val="center"/>
        <w:rPr>
          <w:b/>
          <w:i/>
          <w:iCs/>
          <w:color w:val="000000"/>
          <w:sz w:val="22"/>
          <w:szCs w:val="22"/>
        </w:rPr>
      </w:pPr>
    </w:p>
    <w:p w:rsidR="00272DF8" w:rsidRPr="00CD5CA0" w:rsidRDefault="00272DF8" w:rsidP="00CE297F">
      <w:pPr>
        <w:tabs>
          <w:tab w:val="left" w:pos="1240"/>
        </w:tabs>
        <w:jc w:val="center"/>
        <w:rPr>
          <w:b/>
          <w:color w:val="000000"/>
          <w:sz w:val="22"/>
          <w:szCs w:val="22"/>
        </w:rPr>
      </w:pPr>
      <w:r w:rsidRPr="00CD5CA0">
        <w:rPr>
          <w:b/>
          <w:color w:val="000000"/>
          <w:sz w:val="22"/>
          <w:szCs w:val="22"/>
        </w:rPr>
        <w:t>Для выполнения работ по настоящему договору Подрядчик обязан:</w:t>
      </w:r>
    </w:p>
    <w:p w:rsidR="00272DF8" w:rsidRPr="00CD5CA0" w:rsidRDefault="00272DF8" w:rsidP="00CE297F">
      <w:pPr>
        <w:tabs>
          <w:tab w:val="left" w:pos="284"/>
        </w:tabs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4.1. В соответствии с проектно-технической документацией выполнить все работы в объеме и в сроки, предусмотренные настоящим договором и приложениями к нему, сдать результат выполненных работ Заказчику по Акту, оформленному согласно СНиП 3.01.04-87.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4.2. Обеспечить:</w:t>
      </w:r>
    </w:p>
    <w:p w:rsidR="00272DF8" w:rsidRPr="00796566" w:rsidRDefault="00272DF8" w:rsidP="00272DF8">
      <w:pPr>
        <w:jc w:val="both"/>
        <w:rPr>
          <w:sz w:val="22"/>
          <w:szCs w:val="22"/>
        </w:rPr>
      </w:pPr>
      <w:r w:rsidRPr="00796566">
        <w:rPr>
          <w:sz w:val="22"/>
          <w:szCs w:val="22"/>
        </w:rPr>
        <w:t>- разработку и согласование с Заказчиком до начала производства монтажных работ проекта производства работ;</w:t>
      </w:r>
    </w:p>
    <w:p w:rsidR="00272DF8" w:rsidRDefault="00272DF8" w:rsidP="00272DF8">
      <w:pPr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- производство работ и качество выполняемых работ в полном соответствии: с проектами, рабочими чертежами, сметами, действующими строительными нормами и правилами, стандартами и техническими условиями, а также с разработанным Подрядчиком проектом производства работ, прошедшим экспертизу промышленной безопасности;</w:t>
      </w:r>
      <w:r>
        <w:rPr>
          <w:color w:val="000000"/>
          <w:sz w:val="22"/>
          <w:szCs w:val="22"/>
        </w:rPr>
        <w:t xml:space="preserve"> </w:t>
      </w:r>
    </w:p>
    <w:p w:rsidR="00272DF8" w:rsidRPr="00A14CBA" w:rsidRDefault="00272DF8" w:rsidP="00272DF8">
      <w:pPr>
        <w:jc w:val="both"/>
        <w:rPr>
          <w:color w:val="000000"/>
          <w:sz w:val="22"/>
          <w:szCs w:val="22"/>
        </w:rPr>
      </w:pPr>
      <w:r w:rsidRPr="00A14CBA">
        <w:rPr>
          <w:color w:val="000000"/>
          <w:sz w:val="22"/>
          <w:szCs w:val="22"/>
        </w:rPr>
        <w:t>- в случае</w:t>
      </w:r>
      <w:proofErr w:type="gramStart"/>
      <w:r w:rsidRPr="00A14CBA">
        <w:rPr>
          <w:color w:val="000000"/>
          <w:sz w:val="22"/>
          <w:szCs w:val="22"/>
        </w:rPr>
        <w:t>,</w:t>
      </w:r>
      <w:proofErr w:type="gramEnd"/>
      <w:r w:rsidRPr="00A14CBA">
        <w:rPr>
          <w:color w:val="000000"/>
          <w:sz w:val="22"/>
          <w:szCs w:val="22"/>
        </w:rPr>
        <w:t xml:space="preserve"> если для выполнения работ по настоящему договору требуется наличие допуска СРО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(разрешения) 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</w:t>
      </w:r>
      <w:r>
        <w:rPr>
          <w:color w:val="000000"/>
          <w:sz w:val="22"/>
          <w:szCs w:val="22"/>
        </w:rPr>
        <w:t>бязан определить самостоятельно;</w:t>
      </w:r>
    </w:p>
    <w:p w:rsidR="00272DF8" w:rsidRPr="00CD5CA0" w:rsidRDefault="00272DF8" w:rsidP="00272DF8">
      <w:pPr>
        <w:jc w:val="both"/>
        <w:rPr>
          <w:sz w:val="22"/>
          <w:szCs w:val="22"/>
        </w:rPr>
      </w:pPr>
      <w:r w:rsidRPr="00CD5CA0">
        <w:rPr>
          <w:sz w:val="22"/>
          <w:szCs w:val="22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272DF8" w:rsidRPr="00CD5CA0" w:rsidRDefault="00272DF8" w:rsidP="00272DF8">
      <w:pPr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4.3. 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4.4. Соблюдать требования следующих локальных нормативных актов Заказчика:</w:t>
      </w:r>
    </w:p>
    <w:p w:rsidR="00272DF8" w:rsidRPr="00B729AD" w:rsidRDefault="00272DF8" w:rsidP="00CE297F">
      <w:pPr>
        <w:ind w:left="284" w:right="57" w:hanging="284"/>
        <w:jc w:val="both"/>
        <w:rPr>
          <w:sz w:val="22"/>
          <w:szCs w:val="22"/>
        </w:rPr>
      </w:pPr>
      <w:r w:rsidRPr="00B729AD">
        <w:rPr>
          <w:sz w:val="22"/>
          <w:szCs w:val="22"/>
        </w:rPr>
        <w:t>- Инструкци</w:t>
      </w:r>
      <w:r>
        <w:rPr>
          <w:sz w:val="22"/>
          <w:szCs w:val="22"/>
        </w:rPr>
        <w:t>я</w:t>
      </w:r>
      <w:r w:rsidRPr="00B729AD">
        <w:rPr>
          <w:sz w:val="22"/>
          <w:szCs w:val="22"/>
        </w:rPr>
        <w:t xml:space="preserve"> по общим правилам охраны труда, пожарной безопасности в </w:t>
      </w:r>
      <w:r>
        <w:rPr>
          <w:sz w:val="22"/>
          <w:szCs w:val="22"/>
        </w:rPr>
        <w:br/>
      </w:r>
      <w:r w:rsidR="007D682C">
        <w:rPr>
          <w:sz w:val="22"/>
          <w:szCs w:val="22"/>
        </w:rPr>
        <w:t>ООО «СП «ЯНОС</w:t>
      </w:r>
      <w:r w:rsidRPr="00B729AD">
        <w:rPr>
          <w:sz w:val="22"/>
          <w:szCs w:val="22"/>
        </w:rPr>
        <w:t>»;</w:t>
      </w:r>
    </w:p>
    <w:p w:rsidR="00272DF8" w:rsidRPr="00B729AD" w:rsidRDefault="00CE297F" w:rsidP="00CE297F">
      <w:pPr>
        <w:ind w:left="284" w:right="57" w:hanging="284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="00272DF8" w:rsidRPr="00B729AD">
        <w:rPr>
          <w:sz w:val="22"/>
          <w:szCs w:val="22"/>
        </w:rPr>
        <w:t>Инструкци</w:t>
      </w:r>
      <w:r w:rsidR="00272DF8">
        <w:rPr>
          <w:sz w:val="22"/>
          <w:szCs w:val="22"/>
        </w:rPr>
        <w:t>я</w:t>
      </w:r>
      <w:r w:rsidR="00272DF8" w:rsidRPr="00B729AD">
        <w:rPr>
          <w:sz w:val="22"/>
          <w:szCs w:val="22"/>
        </w:rPr>
        <w:t xml:space="preserve"> по организации и безопасному производству ремонтных работ в </w:t>
      </w:r>
      <w:r w:rsidR="00272DF8">
        <w:rPr>
          <w:sz w:val="22"/>
          <w:szCs w:val="22"/>
        </w:rPr>
        <w:br/>
      </w:r>
      <w:r w:rsidR="007D682C">
        <w:rPr>
          <w:sz w:val="22"/>
          <w:szCs w:val="22"/>
        </w:rPr>
        <w:t>ООО «СП «ЯНОС</w:t>
      </w:r>
      <w:r w:rsidR="00272DF8" w:rsidRPr="00B729AD">
        <w:rPr>
          <w:sz w:val="22"/>
          <w:szCs w:val="22"/>
        </w:rPr>
        <w:t>»;</w:t>
      </w:r>
    </w:p>
    <w:p w:rsidR="00272DF8" w:rsidRPr="00B729AD" w:rsidRDefault="00272DF8" w:rsidP="00CE297F">
      <w:pPr>
        <w:ind w:left="284" w:right="57" w:hanging="284"/>
        <w:jc w:val="both"/>
        <w:rPr>
          <w:sz w:val="22"/>
          <w:szCs w:val="22"/>
        </w:rPr>
      </w:pPr>
      <w:r w:rsidRPr="00B729AD">
        <w:rPr>
          <w:sz w:val="22"/>
          <w:szCs w:val="22"/>
        </w:rPr>
        <w:t xml:space="preserve">- </w:t>
      </w:r>
      <w:r w:rsidR="00CE297F">
        <w:rPr>
          <w:sz w:val="22"/>
          <w:szCs w:val="22"/>
        </w:rPr>
        <w:tab/>
      </w:r>
      <w:r w:rsidRPr="00B729AD">
        <w:rPr>
          <w:sz w:val="22"/>
          <w:szCs w:val="22"/>
        </w:rPr>
        <w:t>Инструкци</w:t>
      </w:r>
      <w:r>
        <w:rPr>
          <w:sz w:val="22"/>
          <w:szCs w:val="22"/>
        </w:rPr>
        <w:t>я</w:t>
      </w:r>
      <w:r w:rsidR="00860201">
        <w:rPr>
          <w:sz w:val="22"/>
          <w:szCs w:val="22"/>
        </w:rPr>
        <w:t xml:space="preserve"> </w:t>
      </w:r>
      <w:r w:rsidRPr="00B729AD">
        <w:rPr>
          <w:sz w:val="22"/>
          <w:szCs w:val="22"/>
        </w:rPr>
        <w:t xml:space="preserve"> по охране труда при работе на высоте;</w:t>
      </w:r>
    </w:p>
    <w:p w:rsidR="00272DF8" w:rsidRPr="00B729AD" w:rsidRDefault="00272DF8" w:rsidP="00CE297F">
      <w:pPr>
        <w:ind w:left="284" w:right="57" w:hanging="284"/>
        <w:jc w:val="both"/>
        <w:rPr>
          <w:sz w:val="22"/>
          <w:szCs w:val="22"/>
        </w:rPr>
      </w:pPr>
      <w:r w:rsidRPr="00B729AD">
        <w:rPr>
          <w:sz w:val="22"/>
          <w:szCs w:val="22"/>
        </w:rPr>
        <w:t>- Инструкци</w:t>
      </w:r>
      <w:r>
        <w:rPr>
          <w:sz w:val="22"/>
          <w:szCs w:val="22"/>
        </w:rPr>
        <w:t>я</w:t>
      </w:r>
      <w:r w:rsidRPr="00B729AD">
        <w:rPr>
          <w:sz w:val="22"/>
          <w:szCs w:val="22"/>
        </w:rPr>
        <w:t xml:space="preserve"> по содержанию и применению первичных средств пожаротушения </w:t>
      </w:r>
      <w:r>
        <w:rPr>
          <w:sz w:val="22"/>
          <w:szCs w:val="22"/>
        </w:rPr>
        <w:br/>
      </w:r>
      <w:r w:rsidR="007D682C">
        <w:rPr>
          <w:sz w:val="22"/>
          <w:szCs w:val="22"/>
        </w:rPr>
        <w:t>ООО «СП «ЯНОС</w:t>
      </w:r>
      <w:r w:rsidRPr="00B729AD">
        <w:rPr>
          <w:sz w:val="22"/>
          <w:szCs w:val="22"/>
        </w:rPr>
        <w:t>»;</w:t>
      </w:r>
    </w:p>
    <w:p w:rsidR="00272DF8" w:rsidRPr="00B729AD" w:rsidRDefault="00272DF8" w:rsidP="00CE297F">
      <w:pPr>
        <w:ind w:left="284" w:right="57" w:hanging="284"/>
        <w:jc w:val="both"/>
        <w:rPr>
          <w:sz w:val="22"/>
          <w:szCs w:val="22"/>
        </w:rPr>
      </w:pPr>
      <w:r w:rsidRPr="00B729AD">
        <w:rPr>
          <w:sz w:val="22"/>
          <w:szCs w:val="22"/>
        </w:rPr>
        <w:t xml:space="preserve">- </w:t>
      </w:r>
      <w:r w:rsidR="00CE297F">
        <w:rPr>
          <w:sz w:val="22"/>
          <w:szCs w:val="22"/>
        </w:rPr>
        <w:tab/>
      </w:r>
      <w:r w:rsidRPr="00B729AD">
        <w:rPr>
          <w:sz w:val="22"/>
          <w:szCs w:val="22"/>
        </w:rPr>
        <w:t>Инструкци</w:t>
      </w:r>
      <w:r>
        <w:rPr>
          <w:sz w:val="22"/>
          <w:szCs w:val="22"/>
        </w:rPr>
        <w:t>я</w:t>
      </w:r>
      <w:r w:rsidR="00860201">
        <w:rPr>
          <w:sz w:val="22"/>
          <w:szCs w:val="22"/>
        </w:rPr>
        <w:t xml:space="preserve"> </w:t>
      </w:r>
      <w:r w:rsidRPr="00B729AD">
        <w:rPr>
          <w:sz w:val="22"/>
          <w:szCs w:val="22"/>
        </w:rPr>
        <w:t xml:space="preserve"> по организации безопасного проведения пожароопасных ра</w:t>
      </w:r>
      <w:r w:rsidR="007D682C">
        <w:rPr>
          <w:sz w:val="22"/>
          <w:szCs w:val="22"/>
        </w:rPr>
        <w:t>бот на объектах ООО «СП «ЯНОС</w:t>
      </w:r>
      <w:r w:rsidRPr="00B729AD">
        <w:rPr>
          <w:sz w:val="22"/>
          <w:szCs w:val="22"/>
        </w:rPr>
        <w:t>»;</w:t>
      </w:r>
    </w:p>
    <w:p w:rsidR="00272DF8" w:rsidRPr="00A730DE" w:rsidRDefault="00272DF8" w:rsidP="00CE297F">
      <w:pPr>
        <w:ind w:left="284" w:right="57" w:hanging="284"/>
        <w:jc w:val="both"/>
        <w:rPr>
          <w:sz w:val="22"/>
          <w:szCs w:val="22"/>
          <w:u w:val="single"/>
        </w:rPr>
      </w:pPr>
      <w:r w:rsidRPr="00B729AD">
        <w:rPr>
          <w:sz w:val="22"/>
          <w:szCs w:val="22"/>
        </w:rPr>
        <w:t xml:space="preserve">-  </w:t>
      </w:r>
      <w:r w:rsidR="00CE297F">
        <w:rPr>
          <w:sz w:val="22"/>
          <w:szCs w:val="22"/>
        </w:rPr>
        <w:tab/>
      </w:r>
      <w:r w:rsidR="007D682C">
        <w:rPr>
          <w:sz w:val="22"/>
          <w:szCs w:val="22"/>
        </w:rPr>
        <w:t xml:space="preserve">План  </w:t>
      </w:r>
      <w:r w:rsidRPr="00A730DE">
        <w:rPr>
          <w:sz w:val="22"/>
          <w:szCs w:val="22"/>
        </w:rPr>
        <w:t xml:space="preserve"> эвакуации людей на случай пожара;</w:t>
      </w:r>
    </w:p>
    <w:p w:rsidR="00272DF8" w:rsidRPr="00A730DE" w:rsidRDefault="00272DF8" w:rsidP="00CE297F">
      <w:pPr>
        <w:ind w:left="284" w:right="57" w:hanging="284"/>
        <w:jc w:val="both"/>
        <w:rPr>
          <w:sz w:val="22"/>
          <w:szCs w:val="22"/>
        </w:rPr>
      </w:pPr>
      <w:r w:rsidRPr="00A730DE">
        <w:rPr>
          <w:sz w:val="22"/>
          <w:szCs w:val="22"/>
        </w:rPr>
        <w:t xml:space="preserve">- </w:t>
      </w:r>
      <w:r w:rsidR="00CE297F">
        <w:rPr>
          <w:sz w:val="22"/>
          <w:szCs w:val="22"/>
        </w:rPr>
        <w:tab/>
      </w:r>
      <w:r w:rsidR="007D682C">
        <w:rPr>
          <w:sz w:val="22"/>
          <w:szCs w:val="22"/>
        </w:rPr>
        <w:t xml:space="preserve">Положение </w:t>
      </w:r>
      <w:r w:rsidRPr="00A730DE">
        <w:rPr>
          <w:sz w:val="22"/>
          <w:szCs w:val="22"/>
        </w:rPr>
        <w:t xml:space="preserve"> о пропускном и </w:t>
      </w:r>
      <w:proofErr w:type="spellStart"/>
      <w:r w:rsidRPr="00A730DE">
        <w:rPr>
          <w:sz w:val="22"/>
          <w:szCs w:val="22"/>
        </w:rPr>
        <w:t>внутр</w:t>
      </w:r>
      <w:r>
        <w:rPr>
          <w:sz w:val="22"/>
          <w:szCs w:val="22"/>
        </w:rPr>
        <w:t>иобъектовом</w:t>
      </w:r>
      <w:proofErr w:type="spellEnd"/>
      <w:r w:rsidRPr="00A730DE">
        <w:rPr>
          <w:sz w:val="22"/>
          <w:szCs w:val="22"/>
        </w:rPr>
        <w:t xml:space="preserve"> </w:t>
      </w:r>
      <w:proofErr w:type="gramStart"/>
      <w:r w:rsidRPr="00A730DE">
        <w:rPr>
          <w:sz w:val="22"/>
          <w:szCs w:val="22"/>
        </w:rPr>
        <w:t>режимах</w:t>
      </w:r>
      <w:proofErr w:type="gramEnd"/>
      <w:r w:rsidRPr="00A730DE">
        <w:rPr>
          <w:sz w:val="22"/>
          <w:szCs w:val="22"/>
        </w:rPr>
        <w:t xml:space="preserve"> в ООО «</w:t>
      </w:r>
      <w:r w:rsidR="007D682C">
        <w:rPr>
          <w:sz w:val="22"/>
          <w:szCs w:val="22"/>
        </w:rPr>
        <w:t>СП «ЯНОС</w:t>
      </w:r>
      <w:r w:rsidRPr="00A730DE">
        <w:rPr>
          <w:sz w:val="22"/>
          <w:szCs w:val="22"/>
        </w:rPr>
        <w:t>»</w:t>
      </w:r>
    </w:p>
    <w:p w:rsidR="00272DF8" w:rsidRPr="00A730DE" w:rsidRDefault="00272DF8" w:rsidP="00272DF8">
      <w:pPr>
        <w:ind w:firstLine="426"/>
        <w:jc w:val="both"/>
        <w:rPr>
          <w:color w:val="000000"/>
          <w:sz w:val="22"/>
          <w:szCs w:val="22"/>
        </w:rPr>
      </w:pPr>
      <w:r w:rsidRPr="00A730DE">
        <w:rPr>
          <w:color w:val="000000"/>
          <w:sz w:val="22"/>
          <w:szCs w:val="22"/>
        </w:rPr>
        <w:t>4.5. В целях надлежащего выполнения работ по настоящему договору Подрядчик принимает на себя обязательство и</w:t>
      </w:r>
      <w:r w:rsidRPr="00A730DE">
        <w:rPr>
          <w:sz w:val="22"/>
          <w:szCs w:val="22"/>
        </w:rPr>
        <w:t>сключить появление работников ПОДРЯДЧИКА и привлеченных им третьих лиц на территории Заказчика в состоянии алкогольного, наркотического или иного токсического  опьянения.</w:t>
      </w:r>
    </w:p>
    <w:p w:rsidR="00272DF8" w:rsidRPr="00A730DE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A730DE">
        <w:rPr>
          <w:color w:val="000000"/>
          <w:sz w:val="22"/>
          <w:szCs w:val="22"/>
        </w:rPr>
        <w:t>4.6. 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A730DE">
        <w:rPr>
          <w:color w:val="000000"/>
          <w:sz w:val="22"/>
          <w:szCs w:val="22"/>
        </w:rPr>
        <w:t xml:space="preserve">4.7. Названные в </w:t>
      </w:r>
      <w:proofErr w:type="spellStart"/>
      <w:r w:rsidRPr="00A730DE">
        <w:rPr>
          <w:color w:val="000000"/>
          <w:sz w:val="22"/>
          <w:szCs w:val="22"/>
        </w:rPr>
        <w:t>п.п</w:t>
      </w:r>
      <w:proofErr w:type="spellEnd"/>
      <w:r w:rsidRPr="00A730DE">
        <w:rPr>
          <w:color w:val="000000"/>
          <w:sz w:val="22"/>
          <w:szCs w:val="22"/>
        </w:rPr>
        <w:t>. 4.4 локальные акты Подрядчик на момент подписания настоящего договора</w:t>
      </w:r>
      <w:r w:rsidRPr="00CD5CA0">
        <w:rPr>
          <w:color w:val="000000"/>
          <w:sz w:val="22"/>
          <w:szCs w:val="22"/>
        </w:rPr>
        <w:t xml:space="preserve"> получил и с ними ознакомлен.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4.8. 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РФ.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lastRenderedPageBreak/>
        <w:t xml:space="preserve">4.9. Обеспечить безопасность дорожного  движения на территории Заказчика в соответствии с требованиями федерального закона от 10.12.95. № 196-ФЗ «О безопасности дорожного движения» и других нормативных правовых актов. Осуществлять </w:t>
      </w:r>
      <w:proofErr w:type="gramStart"/>
      <w:r w:rsidRPr="00CD5CA0">
        <w:rPr>
          <w:color w:val="000000"/>
          <w:sz w:val="22"/>
          <w:szCs w:val="22"/>
        </w:rPr>
        <w:t>контроль за</w:t>
      </w:r>
      <w:proofErr w:type="gramEnd"/>
      <w:r w:rsidRPr="00CD5CA0">
        <w:rPr>
          <w:color w:val="000000"/>
          <w:sz w:val="22"/>
          <w:szCs w:val="22"/>
        </w:rPr>
        <w:t xml:space="preserve"> соблюдением водителями Подрядчика и третьих лиц, привлеченных к выполнению работ, правил дорожного движения. В случае совершения дорожно-транспортного происшествия незамедлительно извещать Заказчика.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4.10. 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по расследованию представителя Заказчика.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 xml:space="preserve">4.11. В случае привлечения Подрядчиком (субподрядчиками) для выполнения </w:t>
      </w:r>
      <w:proofErr w:type="gramStart"/>
      <w:r w:rsidRPr="00CD5CA0">
        <w:rPr>
          <w:color w:val="000000"/>
          <w:sz w:val="22"/>
          <w:szCs w:val="22"/>
        </w:rPr>
        <w:t>работ</w:t>
      </w:r>
      <w:proofErr w:type="gramEnd"/>
      <w:r w:rsidRPr="00CD5CA0">
        <w:rPr>
          <w:color w:val="000000"/>
          <w:sz w:val="22"/>
          <w:szCs w:val="22"/>
        </w:rPr>
        <w:t xml:space="preserve"> по договору третьих лиц  заключаемые с ними договоры должны содержать условия, предусмотренные пунктами 4.2.-4.11, 4.19 настоящей статьи; Подрядчик должен осуществлять контроль их исполнения. По требованию Заказчика Подрядчик обязан предоставить копии договоров, заключенных им с третьими лицами и, в случае наличия у Заказчика замечаний, обеспечить внесение в договор соответствующих изменений.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4.12.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настоящей статье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к выполнению работ третьих лиц), Подрядчик обязуется не позднее 5 дней со дня получения соответствующего требования Заказчика возместить Заказчику все причиненные этим убытки.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4.13. При 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либо локальными актами Заказчика.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4.14. 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труда или промышленной безопасности.</w:t>
      </w:r>
    </w:p>
    <w:p w:rsidR="00272DF8" w:rsidRPr="00287CF6" w:rsidRDefault="00272DF8" w:rsidP="00272DF8">
      <w:pPr>
        <w:ind w:firstLine="348"/>
        <w:jc w:val="both"/>
        <w:rPr>
          <w:color w:val="4F81BD"/>
          <w:sz w:val="22"/>
          <w:szCs w:val="22"/>
        </w:rPr>
      </w:pPr>
      <w:r w:rsidRPr="00CD5CA0">
        <w:rPr>
          <w:color w:val="000000"/>
          <w:sz w:val="22"/>
          <w:szCs w:val="22"/>
        </w:rPr>
        <w:t xml:space="preserve">4.15. Заказчик вправе в любое время осуществлять </w:t>
      </w:r>
      <w:proofErr w:type="gramStart"/>
      <w:r w:rsidRPr="00CD5CA0">
        <w:rPr>
          <w:color w:val="000000"/>
          <w:sz w:val="22"/>
          <w:szCs w:val="22"/>
        </w:rPr>
        <w:t>контроль за</w:t>
      </w:r>
      <w:proofErr w:type="gramEnd"/>
      <w:r w:rsidRPr="00CD5CA0">
        <w:rPr>
          <w:color w:val="000000"/>
          <w:sz w:val="22"/>
          <w:szCs w:val="22"/>
        </w:rPr>
        <w:t xml:space="preserve"> соблюдением Подрядчиком и третьими лицами, привлеченными к выполнению работ, положений настоящей статьи Договора. Обнаруженные в ходе проверки нарушения фиксируются в акте, подписываемом представителями Заказчика, Подрядчика/третьих лиц, привлекаемых Подрядчиком. В случае отказа Подрядчика/третьих лиц, привлеченных к выполнению работ, от подписания такого акта он оформляется Заказчиком в одностороннем порядке.</w:t>
      </w:r>
    </w:p>
    <w:p w:rsidR="00272DF8" w:rsidRPr="00CD5CA0" w:rsidRDefault="00272DF8" w:rsidP="00272DF8">
      <w:pPr>
        <w:ind w:firstLine="340"/>
        <w:jc w:val="both"/>
        <w:rPr>
          <w:sz w:val="22"/>
          <w:szCs w:val="22"/>
        </w:rPr>
      </w:pPr>
      <w:r w:rsidRPr="00CD5CA0">
        <w:rPr>
          <w:sz w:val="22"/>
          <w:szCs w:val="22"/>
        </w:rPr>
        <w:t xml:space="preserve">4.16. Несоблюдение Подрядчиком и третьими лицами, привлеченными к выполнению работ, требований настоящей статьи </w:t>
      </w:r>
      <w:r>
        <w:rPr>
          <w:sz w:val="22"/>
          <w:szCs w:val="22"/>
        </w:rPr>
        <w:t xml:space="preserve">(4) </w:t>
      </w:r>
      <w:r w:rsidRPr="00CD5CA0">
        <w:rPr>
          <w:sz w:val="22"/>
          <w:szCs w:val="22"/>
        </w:rPr>
        <w:t>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дней. В случае расторжения договора по названному основанию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272DF8" w:rsidRPr="00CD5CA0" w:rsidRDefault="00272DF8" w:rsidP="00272DF8">
      <w:pPr>
        <w:ind w:firstLine="340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4.17. Обеспечить содержание и уборку строительной площадки и прилегающей непосредственно к ней территории.</w:t>
      </w:r>
    </w:p>
    <w:p w:rsidR="00272DF8" w:rsidRPr="00CD5CA0" w:rsidRDefault="00272DF8" w:rsidP="00272DF8">
      <w:pPr>
        <w:ind w:firstLine="340"/>
        <w:jc w:val="both"/>
        <w:rPr>
          <w:sz w:val="22"/>
          <w:szCs w:val="22"/>
        </w:rPr>
      </w:pPr>
      <w:r w:rsidRPr="00CD5CA0">
        <w:rPr>
          <w:sz w:val="22"/>
          <w:szCs w:val="22"/>
        </w:rPr>
        <w:t xml:space="preserve">4.18. Вывезти в 10 - </w:t>
      </w:r>
      <w:proofErr w:type="spellStart"/>
      <w:r w:rsidRPr="00CD5CA0">
        <w:rPr>
          <w:sz w:val="22"/>
          <w:szCs w:val="22"/>
        </w:rPr>
        <w:t>дневный</w:t>
      </w:r>
      <w:proofErr w:type="spellEnd"/>
      <w:r w:rsidRPr="00CD5CA0">
        <w:rPr>
          <w:sz w:val="22"/>
          <w:szCs w:val="22"/>
        </w:rPr>
        <w:t xml:space="preserve"> срок, до приемки выполненных работ, за пределы строительной площадки принадлежащие Подрядчику строительные машины, оборудование, инвентарь, инструменты, строительные материалы, временные сооружения и другое имущество, а также строительный мусор (в том числе упаковку из-под оборудования) в места, указанные Заказчиком (полигон ТБО МУП «Скоково»). </w:t>
      </w:r>
    </w:p>
    <w:p w:rsidR="00272DF8" w:rsidRPr="00CD5CA0" w:rsidRDefault="00272DF8" w:rsidP="00272DF8">
      <w:pPr>
        <w:ind w:firstLine="340"/>
        <w:jc w:val="both"/>
        <w:rPr>
          <w:sz w:val="22"/>
          <w:szCs w:val="22"/>
        </w:rPr>
      </w:pPr>
      <w:r w:rsidRPr="00CD5CA0">
        <w:rPr>
          <w:sz w:val="22"/>
          <w:szCs w:val="22"/>
        </w:rPr>
        <w:t xml:space="preserve">4.19. </w:t>
      </w:r>
      <w:proofErr w:type="gramStart"/>
      <w:r w:rsidRPr="00CD5CA0">
        <w:rPr>
          <w:sz w:val="22"/>
          <w:szCs w:val="22"/>
        </w:rPr>
        <w:t>Привлекать к выполнению работ только третьих лиц (субподрядчиков), имеющих соответствующие аттестации в области промышленной безопасности и другие документы, необходимые для осуществления деятельности на опасных производственных объектах, а также имеющие выданное саморегулируемой организацией (СРО) свидетельство о допуске к работам, которые оказывают влияние на безопасность объектов капитального строительства (в случае выполнения субподрядчиком соответствующих работ).</w:t>
      </w:r>
      <w:proofErr w:type="gramEnd"/>
    </w:p>
    <w:p w:rsidR="00272DF8" w:rsidRPr="00CD5CA0" w:rsidRDefault="00272DF8" w:rsidP="00272DF8">
      <w:pPr>
        <w:pStyle w:val="32"/>
        <w:spacing w:after="0"/>
        <w:ind w:firstLine="340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4.20. Выбор субподрядной организации, привлекаемой Подрядчиком для выполнения работ, осуществляется Подрядчиком по письменному согласованию с Заказчиком.</w:t>
      </w:r>
    </w:p>
    <w:p w:rsidR="00272DF8" w:rsidRPr="00CD5CA0" w:rsidRDefault="00272DF8" w:rsidP="00272DF8">
      <w:pPr>
        <w:pStyle w:val="32"/>
        <w:spacing w:after="0"/>
        <w:ind w:firstLine="340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Подрядчик н</w:t>
      </w:r>
      <w:r>
        <w:rPr>
          <w:sz w:val="22"/>
          <w:szCs w:val="22"/>
        </w:rPr>
        <w:t>аправляет Заказчику</w:t>
      </w:r>
      <w:r w:rsidRPr="00CD5CA0">
        <w:rPr>
          <w:sz w:val="22"/>
          <w:szCs w:val="22"/>
        </w:rPr>
        <w:t xml:space="preserve"> запрос на получение согласия для привлечения на выполнение работ субподрядчика. К запросу Подрядчик прикладывает учредительные документы субподрядчика; </w:t>
      </w:r>
      <w:r w:rsidRPr="00CD5CA0">
        <w:rPr>
          <w:sz w:val="22"/>
          <w:szCs w:val="22"/>
        </w:rPr>
        <w:lastRenderedPageBreak/>
        <w:t>документы, подтверждающие полномочия единоличного исполнительного органа  субподрядчика;  выписку из ЕГРЮЛ в отношении субподрядчика.</w:t>
      </w:r>
    </w:p>
    <w:p w:rsidR="00272DF8" w:rsidRPr="00CD5CA0" w:rsidRDefault="00272DF8" w:rsidP="00272DF8">
      <w:pPr>
        <w:pStyle w:val="32"/>
        <w:spacing w:after="0"/>
        <w:ind w:firstLine="340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Привлечение субподрядчиком для выполнения работ по договору третьих лиц (</w:t>
      </w:r>
      <w:proofErr w:type="spellStart"/>
      <w:r w:rsidRPr="00CD5CA0">
        <w:rPr>
          <w:sz w:val="22"/>
          <w:szCs w:val="22"/>
        </w:rPr>
        <w:t>субсубподрядчиков</w:t>
      </w:r>
      <w:proofErr w:type="spellEnd"/>
      <w:r w:rsidRPr="00CD5CA0">
        <w:rPr>
          <w:sz w:val="22"/>
          <w:szCs w:val="22"/>
        </w:rPr>
        <w:t xml:space="preserve">) осуществляется по письменному согласованию с Заказчиком. Запрос на получение согласия для привлечения </w:t>
      </w:r>
      <w:proofErr w:type="spellStart"/>
      <w:r w:rsidRPr="00CD5CA0">
        <w:rPr>
          <w:sz w:val="22"/>
          <w:szCs w:val="22"/>
        </w:rPr>
        <w:t>субсубподрядчиков</w:t>
      </w:r>
      <w:proofErr w:type="spellEnd"/>
      <w:r w:rsidRPr="00CD5CA0">
        <w:rPr>
          <w:sz w:val="22"/>
          <w:szCs w:val="22"/>
        </w:rPr>
        <w:t xml:space="preserve"> Заказчику направляет Подрядчик. К запросу Подрядчик прикладывает документы, указанные во втором абзаце настоящего пункта, а также обоснование необходимости привлечения </w:t>
      </w:r>
      <w:proofErr w:type="spellStart"/>
      <w:r w:rsidRPr="00CD5CA0">
        <w:rPr>
          <w:sz w:val="22"/>
          <w:szCs w:val="22"/>
        </w:rPr>
        <w:t>субсубподрядчиков</w:t>
      </w:r>
      <w:proofErr w:type="spellEnd"/>
      <w:r w:rsidRPr="00CD5CA0">
        <w:rPr>
          <w:sz w:val="22"/>
          <w:szCs w:val="22"/>
        </w:rPr>
        <w:t xml:space="preserve">. Привлечение </w:t>
      </w:r>
      <w:proofErr w:type="spellStart"/>
      <w:r w:rsidRPr="00CD5CA0">
        <w:rPr>
          <w:sz w:val="22"/>
          <w:szCs w:val="22"/>
        </w:rPr>
        <w:t>субсубподрядчиком</w:t>
      </w:r>
      <w:proofErr w:type="spellEnd"/>
      <w:r w:rsidRPr="00CD5CA0">
        <w:rPr>
          <w:sz w:val="22"/>
          <w:szCs w:val="22"/>
        </w:rPr>
        <w:t xml:space="preserve"> третьих лиц для выполнения работ по договору не допускается.</w:t>
      </w:r>
    </w:p>
    <w:p w:rsidR="00272DF8" w:rsidRPr="00CD5CA0" w:rsidRDefault="00272DF8" w:rsidP="00272DF8">
      <w:pPr>
        <w:pStyle w:val="23"/>
        <w:spacing w:after="0" w:line="240" w:lineRule="auto"/>
        <w:ind w:left="0" w:firstLine="340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4.21. Немедленно известить Заказчика и до получения от него указаний приостановить работы при обнаружении:</w:t>
      </w:r>
    </w:p>
    <w:p w:rsidR="00272DF8" w:rsidRPr="00CD5CA0" w:rsidRDefault="00272DF8" w:rsidP="00272DF8">
      <w:pPr>
        <w:numPr>
          <w:ilvl w:val="0"/>
          <w:numId w:val="15"/>
        </w:numPr>
        <w:tabs>
          <w:tab w:val="clear" w:pos="794"/>
          <w:tab w:val="num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возможных неблагоприятных для Заказчика последствий выполнения его указаний о способе исполнения работы;</w:t>
      </w:r>
    </w:p>
    <w:p w:rsidR="00272DF8" w:rsidRPr="00CD5CA0" w:rsidRDefault="00272DF8" w:rsidP="00272DF8">
      <w:pPr>
        <w:numPr>
          <w:ilvl w:val="0"/>
          <w:numId w:val="15"/>
        </w:numPr>
        <w:tabs>
          <w:tab w:val="clear" w:pos="794"/>
          <w:tab w:val="num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иных, не зависящих от Подрядчика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272DF8" w:rsidRPr="00CD5CA0" w:rsidRDefault="00272DF8" w:rsidP="00272DF8">
      <w:pPr>
        <w:ind w:firstLine="340"/>
        <w:jc w:val="both"/>
        <w:rPr>
          <w:sz w:val="22"/>
          <w:szCs w:val="22"/>
        </w:rPr>
      </w:pPr>
      <w:r w:rsidRPr="00CD5CA0">
        <w:rPr>
          <w:sz w:val="22"/>
          <w:szCs w:val="22"/>
        </w:rPr>
        <w:t xml:space="preserve">4.22. </w:t>
      </w:r>
      <w:proofErr w:type="gramStart"/>
      <w:r w:rsidRPr="00CD5CA0">
        <w:rPr>
          <w:sz w:val="22"/>
          <w:szCs w:val="22"/>
        </w:rPr>
        <w:t>Если в процессе выполнения работ Подрядчик поставит материалы, оборудование ненадлежащего качества или допустит отступления от технической документации, ухудшившие качество работы, то он обязан за свой счет устранить все выявленные недостатки в установленный по согласованию сторон срок, но не позднее сроков действия договора, или по требованию Заказчика компенсировать Заказчику затраты на исправление некачественно выполненных работ.</w:t>
      </w:r>
      <w:proofErr w:type="gramEnd"/>
    </w:p>
    <w:p w:rsidR="00272DF8" w:rsidRPr="00CD5CA0" w:rsidRDefault="00272DF8" w:rsidP="00272DF8">
      <w:pPr>
        <w:ind w:firstLine="340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4.23. Подрядчик не вправе выполнять указания Заказчика, если это может привести к нарушению требований, обязательных для сторон, по охране окружающей среды и безопасности работ.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4.24. Выполнить в полном объеме все свои обязательства, предусмотренные в других статьях настоящего договора.</w:t>
      </w:r>
    </w:p>
    <w:p w:rsidR="00272DF8" w:rsidRPr="003E6AA5" w:rsidRDefault="00272DF8" w:rsidP="00272DF8">
      <w:pPr>
        <w:pStyle w:val="af1"/>
        <w:ind w:firstLine="348"/>
        <w:jc w:val="both"/>
        <w:rPr>
          <w:sz w:val="22"/>
          <w:szCs w:val="22"/>
        </w:rPr>
      </w:pPr>
      <w:r w:rsidRPr="003E6AA5">
        <w:rPr>
          <w:sz w:val="22"/>
          <w:szCs w:val="22"/>
        </w:rPr>
        <w:t xml:space="preserve">4.25. </w:t>
      </w:r>
      <w:r>
        <w:rPr>
          <w:sz w:val="22"/>
          <w:szCs w:val="22"/>
        </w:rPr>
        <w:t xml:space="preserve">В случае если </w:t>
      </w:r>
      <w:r w:rsidRPr="003E6AA5">
        <w:rPr>
          <w:sz w:val="22"/>
          <w:szCs w:val="22"/>
        </w:rPr>
        <w:t xml:space="preserve">Подрядчик </w:t>
      </w:r>
      <w:r>
        <w:rPr>
          <w:sz w:val="22"/>
          <w:szCs w:val="22"/>
        </w:rPr>
        <w:t xml:space="preserve">пользовался услугами Заказчика </w:t>
      </w:r>
      <w:r w:rsidRPr="003E6AA5">
        <w:rPr>
          <w:sz w:val="22"/>
          <w:szCs w:val="22"/>
        </w:rPr>
        <w:t>(электроэнергия, подача воды, пара, вывоз мусора, предоставление транспорта и др.)</w:t>
      </w:r>
      <w:r>
        <w:rPr>
          <w:sz w:val="22"/>
          <w:szCs w:val="22"/>
        </w:rPr>
        <w:t>, он</w:t>
      </w:r>
      <w:r w:rsidRPr="003E6AA5">
        <w:rPr>
          <w:sz w:val="22"/>
          <w:szCs w:val="22"/>
        </w:rPr>
        <w:t xml:space="preserve"> обязан оплатить </w:t>
      </w:r>
      <w:r>
        <w:rPr>
          <w:sz w:val="22"/>
          <w:szCs w:val="22"/>
        </w:rPr>
        <w:t xml:space="preserve">эти </w:t>
      </w:r>
      <w:r w:rsidRPr="003E6AA5">
        <w:rPr>
          <w:sz w:val="22"/>
          <w:szCs w:val="22"/>
        </w:rPr>
        <w:t>услуги не позднее 20 числа месяца, следующего за месяцем оказания услуг. Датой оплаты считается дата поступления денежных средств на расчетный счет Заказчика.</w:t>
      </w:r>
    </w:p>
    <w:p w:rsidR="00272DF8" w:rsidRPr="00CD5CA0" w:rsidRDefault="00272DF8" w:rsidP="00272DF8">
      <w:pPr>
        <w:pStyle w:val="af1"/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4.2</w:t>
      </w:r>
      <w:r>
        <w:rPr>
          <w:color w:val="000000"/>
          <w:sz w:val="22"/>
          <w:szCs w:val="22"/>
        </w:rPr>
        <w:t>6</w:t>
      </w:r>
      <w:r w:rsidRPr="00CD5CA0">
        <w:rPr>
          <w:color w:val="000000"/>
          <w:sz w:val="22"/>
          <w:szCs w:val="22"/>
        </w:rPr>
        <w:t xml:space="preserve">. Подрядчик несет ответственность за транспортировку с территории </w:t>
      </w:r>
      <w:r>
        <w:rPr>
          <w:color w:val="000000"/>
          <w:sz w:val="22"/>
          <w:szCs w:val="22"/>
        </w:rPr>
        <w:t>Заказчика</w:t>
      </w:r>
      <w:r w:rsidRPr="00CD5CA0">
        <w:rPr>
          <w:color w:val="000000"/>
          <w:sz w:val="22"/>
          <w:szCs w:val="22"/>
        </w:rPr>
        <w:t xml:space="preserve"> и утилизацию строительных отходов и грунта, образовавшихся при выполнении договорных работ</w:t>
      </w:r>
      <w:r>
        <w:rPr>
          <w:color w:val="000000"/>
          <w:sz w:val="22"/>
          <w:szCs w:val="22"/>
        </w:rPr>
        <w:t>.</w:t>
      </w:r>
    </w:p>
    <w:p w:rsidR="00272DF8" w:rsidRPr="003E6AA5" w:rsidRDefault="00272DF8" w:rsidP="00272DF8">
      <w:pPr>
        <w:pStyle w:val="af1"/>
        <w:ind w:firstLine="348"/>
        <w:jc w:val="both"/>
        <w:rPr>
          <w:sz w:val="22"/>
          <w:szCs w:val="22"/>
        </w:rPr>
      </w:pPr>
      <w:r w:rsidRPr="003E6AA5">
        <w:rPr>
          <w:sz w:val="22"/>
          <w:szCs w:val="22"/>
        </w:rPr>
        <w:t>4.2</w:t>
      </w:r>
      <w:r>
        <w:rPr>
          <w:sz w:val="22"/>
          <w:szCs w:val="22"/>
        </w:rPr>
        <w:t>7</w:t>
      </w:r>
      <w:r w:rsidRPr="003E6AA5">
        <w:rPr>
          <w:sz w:val="22"/>
          <w:szCs w:val="22"/>
        </w:rPr>
        <w:t>. В случае нарушения благоустройства территории Заказчика Подрядчик обязуется восстановление нарушенных покрытий производить за счет собственных средств.</w:t>
      </w:r>
    </w:p>
    <w:p w:rsidR="00272DF8" w:rsidRPr="00CD5CA0" w:rsidRDefault="00272DF8" w:rsidP="00272DF8">
      <w:pPr>
        <w:pStyle w:val="af1"/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4.</w:t>
      </w:r>
      <w:r>
        <w:rPr>
          <w:color w:val="000000"/>
          <w:sz w:val="22"/>
          <w:szCs w:val="22"/>
        </w:rPr>
        <w:t>28</w:t>
      </w:r>
      <w:r w:rsidRPr="00CD5CA0">
        <w:rPr>
          <w:color w:val="000000"/>
          <w:sz w:val="22"/>
          <w:szCs w:val="22"/>
        </w:rPr>
        <w:t xml:space="preserve">. Подрядчик обязуется произвести индивидуальное испытание смонтированного оборудования,  принять участие в комплексном опробовании его Заказчиком.  </w:t>
      </w:r>
    </w:p>
    <w:p w:rsidR="00272DF8" w:rsidRPr="00CD5CA0" w:rsidRDefault="00272DF8" w:rsidP="00272DF8">
      <w:pPr>
        <w:autoSpaceDE w:val="0"/>
        <w:autoSpaceDN w:val="0"/>
        <w:adjustRightInd w:val="0"/>
        <w:ind w:firstLine="348"/>
        <w:jc w:val="both"/>
        <w:rPr>
          <w:sz w:val="22"/>
          <w:szCs w:val="22"/>
        </w:rPr>
      </w:pPr>
      <w:r>
        <w:rPr>
          <w:sz w:val="22"/>
          <w:szCs w:val="22"/>
        </w:rPr>
        <w:t>4.29</w:t>
      </w:r>
      <w:r w:rsidRPr="00CD5CA0">
        <w:rPr>
          <w:sz w:val="22"/>
          <w:szCs w:val="22"/>
        </w:rPr>
        <w:t>. Подрядчик до даты заключения настоящего Договора предоставляет Заказчику копию выданного саморегулируемой организацией (СРО) свидетельства о допуске к работам, которые оказывают влияние на безопасность объектов капитального строительства, с приложением - перечнем всех необходимых видов работ (в случае выполнения соответствующих работ по Договору).</w:t>
      </w:r>
    </w:p>
    <w:p w:rsidR="00272DF8" w:rsidRPr="00CD5CA0" w:rsidRDefault="00272DF8" w:rsidP="00272DF8">
      <w:pPr>
        <w:pStyle w:val="af1"/>
        <w:ind w:firstLine="348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4.30</w:t>
      </w:r>
      <w:r w:rsidRPr="00CD5CA0">
        <w:rPr>
          <w:sz w:val="22"/>
          <w:szCs w:val="22"/>
        </w:rPr>
        <w:t>. При готовности к сдаче Заказчику выполненного комплекса работ, Подрядчик</w:t>
      </w:r>
      <w:r w:rsidRPr="00CD5CA0">
        <w:rPr>
          <w:color w:val="000000"/>
          <w:sz w:val="22"/>
          <w:szCs w:val="22"/>
        </w:rPr>
        <w:t xml:space="preserve"> извещает об этом Заказчика не позднее </w:t>
      </w:r>
      <w:r>
        <w:rPr>
          <w:color w:val="000000"/>
          <w:sz w:val="22"/>
          <w:szCs w:val="22"/>
        </w:rPr>
        <w:t>пяти дней</w:t>
      </w:r>
      <w:r w:rsidRPr="00CD5CA0">
        <w:rPr>
          <w:color w:val="000000"/>
          <w:sz w:val="22"/>
          <w:szCs w:val="22"/>
        </w:rPr>
        <w:t xml:space="preserve"> до планируемой даты приёмки результата работ.</w:t>
      </w:r>
    </w:p>
    <w:p w:rsidR="00272DF8" w:rsidRPr="00CD5CA0" w:rsidRDefault="00272DF8" w:rsidP="00272DF8">
      <w:pPr>
        <w:pStyle w:val="a5"/>
        <w:tabs>
          <w:tab w:val="clear" w:pos="4677"/>
          <w:tab w:val="clear" w:pos="9355"/>
        </w:tabs>
        <w:ind w:firstLine="348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4.31</w:t>
      </w:r>
      <w:r w:rsidRPr="00CD5CA0">
        <w:rPr>
          <w:color w:val="000000"/>
          <w:sz w:val="22"/>
          <w:szCs w:val="22"/>
        </w:rPr>
        <w:t xml:space="preserve">. </w:t>
      </w:r>
      <w:r w:rsidRPr="00CD5CA0">
        <w:rPr>
          <w:sz w:val="22"/>
          <w:szCs w:val="22"/>
        </w:rPr>
        <w:t>По окончании выполнения работ либо при прекращении действия настоящего договора Подрядчик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</w:p>
    <w:p w:rsidR="00272DF8" w:rsidRDefault="00272DF8" w:rsidP="00272DF8">
      <w:pPr>
        <w:pStyle w:val="af1"/>
        <w:ind w:firstLine="348"/>
        <w:jc w:val="both"/>
        <w:rPr>
          <w:sz w:val="22"/>
          <w:szCs w:val="22"/>
        </w:rPr>
      </w:pPr>
      <w:r>
        <w:rPr>
          <w:sz w:val="22"/>
          <w:szCs w:val="22"/>
        </w:rPr>
        <w:t>4.32</w:t>
      </w:r>
      <w:r w:rsidRPr="00CD5CA0">
        <w:rPr>
          <w:sz w:val="22"/>
          <w:szCs w:val="22"/>
        </w:rPr>
        <w:t>. В случае нарушения предусмотренного пунктом 4.3</w:t>
      </w:r>
      <w:r>
        <w:rPr>
          <w:sz w:val="22"/>
          <w:szCs w:val="22"/>
        </w:rPr>
        <w:t>2</w:t>
      </w:r>
      <w:r w:rsidRPr="00CD5CA0">
        <w:rPr>
          <w:sz w:val="22"/>
          <w:szCs w:val="22"/>
        </w:rPr>
        <w:t xml:space="preserve">.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</w:t>
      </w:r>
      <w:proofErr w:type="spellStart"/>
      <w:r w:rsidRPr="00CD5CA0">
        <w:rPr>
          <w:sz w:val="22"/>
          <w:szCs w:val="22"/>
        </w:rPr>
        <w:t>т.ч</w:t>
      </w:r>
      <w:proofErr w:type="spellEnd"/>
      <w:r w:rsidRPr="00CD5CA0">
        <w:rPr>
          <w:sz w:val="22"/>
          <w:szCs w:val="22"/>
        </w:rPr>
        <w:t xml:space="preserve">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CD5CA0">
        <w:rPr>
          <w:sz w:val="22"/>
          <w:szCs w:val="22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272DF8" w:rsidRPr="001754C5" w:rsidRDefault="00272DF8" w:rsidP="00272DF8">
      <w:pPr>
        <w:pStyle w:val="af1"/>
        <w:ind w:firstLine="348"/>
        <w:jc w:val="both"/>
        <w:rPr>
          <w:sz w:val="22"/>
          <w:szCs w:val="22"/>
        </w:rPr>
      </w:pPr>
    </w:p>
    <w:p w:rsidR="00272DF8" w:rsidRPr="00CD5CA0" w:rsidRDefault="00272DF8" w:rsidP="00272DF8">
      <w:pPr>
        <w:pStyle w:val="2"/>
        <w:spacing w:before="120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Статья 5. Обязанности Заказчика</w:t>
      </w:r>
    </w:p>
    <w:p w:rsidR="00272DF8" w:rsidRPr="00CD5CA0" w:rsidRDefault="00272DF8" w:rsidP="00272DF8">
      <w:pPr>
        <w:rPr>
          <w:sz w:val="22"/>
          <w:szCs w:val="22"/>
        </w:rPr>
      </w:pPr>
    </w:p>
    <w:p w:rsidR="00272DF8" w:rsidRPr="00CD5CA0" w:rsidRDefault="00272DF8" w:rsidP="00272DF8">
      <w:pPr>
        <w:ind w:firstLine="348"/>
        <w:jc w:val="center"/>
        <w:rPr>
          <w:b/>
          <w:iCs/>
          <w:color w:val="000000"/>
          <w:sz w:val="22"/>
          <w:szCs w:val="22"/>
        </w:rPr>
      </w:pPr>
      <w:r w:rsidRPr="00CD5CA0">
        <w:rPr>
          <w:b/>
          <w:iCs/>
          <w:color w:val="000000"/>
          <w:sz w:val="22"/>
          <w:szCs w:val="22"/>
        </w:rPr>
        <w:t>Для реализации настоящего договора Заказчик обязан:</w:t>
      </w:r>
    </w:p>
    <w:p w:rsidR="00272DF8" w:rsidRPr="00CD5CA0" w:rsidRDefault="00272DF8" w:rsidP="00272DF8">
      <w:pPr>
        <w:pStyle w:val="24"/>
        <w:spacing w:after="0" w:line="240" w:lineRule="auto"/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5.1. В течение пяти дней с момента подписания договора передать Подрядчику полный комплект документации согласно п. 1.1 Договора.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lastRenderedPageBreak/>
        <w:t>5.2. Произвести приемку и оплату работ, выполненных Подрядчиком, в порядке, предусмотренном в статьях 2 и 10.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5.3. Заказчик вправе вносить изменения в проектно-техническую документацию в течение периода выполнения работ, обязательные для выполнения Подрядчиком. В случае если такие изменения повлияют на стоимость или срок завершения выполнения работ, то Подрядчик приступает к их выполнению только после подписания сторонами соответствующего дополнительного соглашения, становящегося с момента его подписания неотъемлемой частью настоящего договора.</w:t>
      </w:r>
    </w:p>
    <w:p w:rsidR="00272DF8" w:rsidRPr="00CD5CA0" w:rsidRDefault="00272DF8" w:rsidP="00272DF8">
      <w:pPr>
        <w:pStyle w:val="4"/>
        <w:ind w:firstLine="348"/>
        <w:jc w:val="center"/>
        <w:rPr>
          <w:b/>
          <w:bCs/>
          <w:i/>
          <w:sz w:val="22"/>
          <w:szCs w:val="22"/>
        </w:rPr>
      </w:pPr>
    </w:p>
    <w:p w:rsidR="00272DF8" w:rsidRPr="00272DF8" w:rsidRDefault="00272DF8" w:rsidP="00272DF8">
      <w:pPr>
        <w:pStyle w:val="4"/>
        <w:tabs>
          <w:tab w:val="clear" w:pos="864"/>
          <w:tab w:val="num" w:pos="0"/>
        </w:tabs>
        <w:ind w:hanging="5670"/>
        <w:jc w:val="center"/>
        <w:rPr>
          <w:b/>
          <w:bCs/>
          <w:sz w:val="22"/>
          <w:szCs w:val="22"/>
        </w:rPr>
      </w:pPr>
      <w:r w:rsidRPr="00272DF8">
        <w:rPr>
          <w:b/>
          <w:bCs/>
          <w:sz w:val="22"/>
          <w:szCs w:val="22"/>
        </w:rPr>
        <w:t>Статья 6. Право собственности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6.1. После подписания Акта</w:t>
      </w:r>
      <w:r>
        <w:rPr>
          <w:color w:val="000000"/>
          <w:sz w:val="22"/>
          <w:szCs w:val="22"/>
        </w:rPr>
        <w:t>,</w:t>
      </w:r>
      <w:r w:rsidRPr="00CD5CA0">
        <w:rPr>
          <w:color w:val="000000"/>
          <w:sz w:val="22"/>
          <w:szCs w:val="22"/>
        </w:rPr>
        <w:t xml:space="preserve"> оформленного согласно СНиП 3.01.04-87</w:t>
      </w:r>
      <w:r>
        <w:rPr>
          <w:color w:val="000000"/>
          <w:sz w:val="22"/>
          <w:szCs w:val="22"/>
        </w:rPr>
        <w:t>,</w:t>
      </w:r>
      <w:r w:rsidRPr="00CD5CA0">
        <w:rPr>
          <w:color w:val="000000"/>
          <w:sz w:val="22"/>
          <w:szCs w:val="22"/>
        </w:rPr>
        <w:t xml:space="preserve"> Заказчик принимает объект под свою охрану и несет риск возможного его разрушения или повреждения.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 xml:space="preserve">6.2. До сдачи выполненного комплекса работ по договору Подрядчик несет риск случайного уничтожения и повреждения объекта (материалов, оборудования и выполненных работ), кроме случаев, связанных с деятельностью Заказчика. 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 xml:space="preserve">6.3. Подрядчик не имеет право продавать или передавать строящийся или построенный объект или отдельную его часть, а также документацию на его строительство или отдельную ее часть никакой третьей стороне без письменного разрешения Заказчика. </w:t>
      </w:r>
    </w:p>
    <w:p w:rsidR="00272DF8" w:rsidRPr="00CD5CA0" w:rsidRDefault="00272DF8" w:rsidP="00272DF8">
      <w:pPr>
        <w:pStyle w:val="2"/>
        <w:spacing w:before="120"/>
        <w:ind w:firstLine="348"/>
        <w:rPr>
          <w:iCs/>
          <w:color w:val="000000"/>
          <w:sz w:val="22"/>
          <w:szCs w:val="22"/>
        </w:rPr>
      </w:pPr>
    </w:p>
    <w:p w:rsidR="00272DF8" w:rsidRPr="00CD5CA0" w:rsidRDefault="00272DF8" w:rsidP="00272DF8">
      <w:pPr>
        <w:pStyle w:val="2"/>
        <w:spacing w:before="120"/>
        <w:rPr>
          <w:iCs/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Статья 7. Порядок сдачи  выполненных работ</w:t>
      </w:r>
    </w:p>
    <w:p w:rsidR="00272DF8" w:rsidRPr="00CD5CA0" w:rsidRDefault="00272DF8" w:rsidP="00272DF8">
      <w:pPr>
        <w:rPr>
          <w:sz w:val="22"/>
          <w:szCs w:val="22"/>
        </w:rPr>
      </w:pP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7.1. Выполняемые Подрядчиком работы должны соответствовать требованиям технических условий, стандартам, нормам.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7.2. По заверш</w:t>
      </w:r>
      <w:r>
        <w:rPr>
          <w:color w:val="000000"/>
          <w:sz w:val="22"/>
          <w:szCs w:val="22"/>
        </w:rPr>
        <w:t xml:space="preserve">ению выполнения работ Подрядчик </w:t>
      </w:r>
      <w:r w:rsidRPr="00CD5CA0">
        <w:rPr>
          <w:color w:val="000000"/>
          <w:sz w:val="22"/>
          <w:szCs w:val="22"/>
        </w:rPr>
        <w:t>представляет Заказчику: акт приемки выполненных работ по форме КС-2, справку по форме КС-3 и исполнительную документацию на выполненные объемы строительно-монтажных  и пусконаладочных работ и ответственные конструкции. Указанные акты приемки по форме КС-2 служат исключительно для подтверждения объемов выполненных работ. Оборудование передается Актом приема-передачи смонтированного оборудования.</w:t>
      </w:r>
    </w:p>
    <w:p w:rsidR="00272DF8" w:rsidRPr="00CD5CA0" w:rsidRDefault="00272DF8" w:rsidP="00272DF8">
      <w:pPr>
        <w:ind w:firstLine="348"/>
        <w:jc w:val="both"/>
        <w:rPr>
          <w:color w:val="FF0000"/>
          <w:sz w:val="22"/>
          <w:szCs w:val="22"/>
        </w:rPr>
      </w:pPr>
      <w:r w:rsidRPr="00CD5CA0">
        <w:rPr>
          <w:color w:val="000000"/>
          <w:sz w:val="22"/>
          <w:szCs w:val="22"/>
        </w:rPr>
        <w:t xml:space="preserve">7.3. Приемка результата работ по настоящему договору осуществляется после выполнения Подрядчиком всех предусмотренных договором работ и оформляется </w:t>
      </w:r>
      <w:r w:rsidRPr="00CD5CA0">
        <w:rPr>
          <w:sz w:val="22"/>
          <w:szCs w:val="22"/>
        </w:rPr>
        <w:t>Актом</w:t>
      </w:r>
      <w:r w:rsidRPr="00CD5CA0">
        <w:rPr>
          <w:color w:val="000000"/>
          <w:sz w:val="22"/>
          <w:szCs w:val="22"/>
        </w:rPr>
        <w:t xml:space="preserve"> согласно СНиП 3.01.04-87.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 xml:space="preserve">7.4. По завершению выполнения работ Подрядчик передает Заказчику исполнительную документацию в соответствии со СНиП, </w:t>
      </w:r>
      <w:proofErr w:type="gramStart"/>
      <w:r w:rsidRPr="00CD5CA0">
        <w:rPr>
          <w:color w:val="000000"/>
          <w:sz w:val="22"/>
          <w:szCs w:val="22"/>
        </w:rPr>
        <w:t>действующими</w:t>
      </w:r>
      <w:proofErr w:type="gramEnd"/>
      <w:r w:rsidRPr="00CD5CA0">
        <w:rPr>
          <w:color w:val="000000"/>
          <w:sz w:val="22"/>
          <w:szCs w:val="22"/>
        </w:rPr>
        <w:t xml:space="preserve"> на территории Российской Федерации на момент сдачи работ, с полным комплектом сертификатов и разрешений (оригиналов или нотариально заверенных копий) и гарантийный паспорт на выполненные работы.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7.5. Дополнительная экспертиза принимаемой Заказчиком части работ или всех работ в целом осуществляется Заказчиком за свой счет. В случае, если дополнительная экспертиза выявит некачественное выполнение Подрядчиком какой либо части работ, Подрядчик обязан устранить за свой счет и возместить Заказчику затраты, связанные с проведением дополнительной экспертизы.</w:t>
      </w:r>
    </w:p>
    <w:p w:rsidR="00272DF8" w:rsidRPr="00CD5CA0" w:rsidRDefault="00272DF8" w:rsidP="00272DF8">
      <w:pPr>
        <w:pStyle w:val="2"/>
        <w:spacing w:before="120"/>
        <w:ind w:firstLine="348"/>
        <w:rPr>
          <w:iCs/>
          <w:color w:val="000000"/>
          <w:sz w:val="22"/>
          <w:szCs w:val="22"/>
        </w:rPr>
      </w:pPr>
    </w:p>
    <w:p w:rsidR="00272DF8" w:rsidRPr="00CD5CA0" w:rsidRDefault="00272DF8" w:rsidP="00272DF8">
      <w:pPr>
        <w:pStyle w:val="2"/>
        <w:spacing w:before="120"/>
        <w:rPr>
          <w:iCs/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Статья 8. Порядок приемки  выполненных работ</w:t>
      </w:r>
    </w:p>
    <w:p w:rsidR="00272DF8" w:rsidRPr="00CD5CA0" w:rsidRDefault="00272DF8" w:rsidP="00272DF8">
      <w:pPr>
        <w:rPr>
          <w:sz w:val="22"/>
          <w:szCs w:val="22"/>
        </w:rPr>
      </w:pP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 xml:space="preserve">8.1. Заказчик назначает своего представителя на объекте, который от его имени совместно с Подрядчиком осуществляет приемку выполненных работ по акту. </w:t>
      </w:r>
    </w:p>
    <w:p w:rsidR="00272DF8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8.2. Заказчик в течение 5 дней с момента представления акта выполненных работ Подрядчиком, производит подписание акта формы КС-2, либо мотивированный отказ в письменной форме с перечнем необходимых доработок и сроков их выполнения.</w:t>
      </w:r>
    </w:p>
    <w:p w:rsidR="00272DF8" w:rsidRPr="00B0092F" w:rsidRDefault="00272DF8" w:rsidP="00272DF8">
      <w:pPr>
        <w:pStyle w:val="afc"/>
        <w:ind w:firstLine="348"/>
        <w:jc w:val="both"/>
      </w:pPr>
      <w:r w:rsidRPr="00B0092F">
        <w:rPr>
          <w:sz w:val="22"/>
          <w:szCs w:val="22"/>
        </w:rPr>
        <w:t xml:space="preserve">8.3. В случаях не подписания </w:t>
      </w:r>
      <w:r w:rsidRPr="00B0092F">
        <w:rPr>
          <w:bCs/>
          <w:sz w:val="22"/>
          <w:szCs w:val="22"/>
        </w:rPr>
        <w:t>Заказчиком</w:t>
      </w:r>
      <w:r w:rsidRPr="00B0092F">
        <w:rPr>
          <w:sz w:val="22"/>
          <w:szCs w:val="22"/>
        </w:rPr>
        <w:t xml:space="preserve"> Акта выполненных работ и/или непредставления им мотивированного отказа </w:t>
      </w:r>
      <w:r w:rsidRPr="00B0092F">
        <w:rPr>
          <w:bCs/>
          <w:sz w:val="22"/>
          <w:szCs w:val="22"/>
        </w:rPr>
        <w:t>Подрядчику</w:t>
      </w:r>
      <w:r w:rsidRPr="00B0092F">
        <w:rPr>
          <w:sz w:val="22"/>
          <w:szCs w:val="22"/>
        </w:rPr>
        <w:t xml:space="preserve"> в течение 5-ти рабочих дней с момента фактического окончания работ и предоставления </w:t>
      </w:r>
      <w:r w:rsidRPr="00B0092F">
        <w:rPr>
          <w:bCs/>
          <w:sz w:val="22"/>
          <w:szCs w:val="22"/>
        </w:rPr>
        <w:t>Подрядчиком</w:t>
      </w:r>
      <w:r w:rsidRPr="00B0092F">
        <w:rPr>
          <w:sz w:val="22"/>
          <w:szCs w:val="22"/>
        </w:rPr>
        <w:t xml:space="preserve"> Акта выполненных работ, работы, перечисленные в указанном Акте, считаются выполненными. Акт выполненных работ подписывается в одностороннем порядке, высылается </w:t>
      </w:r>
      <w:r w:rsidRPr="00B0092F">
        <w:rPr>
          <w:bCs/>
          <w:sz w:val="22"/>
          <w:szCs w:val="22"/>
        </w:rPr>
        <w:t>Заказчику</w:t>
      </w:r>
      <w:r w:rsidRPr="00B0092F">
        <w:rPr>
          <w:sz w:val="22"/>
          <w:szCs w:val="22"/>
        </w:rPr>
        <w:t xml:space="preserve"> и приобретает юридическую силу на  право проведения всех расчетов между Сторонами в соответствии с условиями Договора.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</w:p>
    <w:p w:rsidR="00272DF8" w:rsidRPr="00CD5CA0" w:rsidRDefault="00272DF8" w:rsidP="00272DF8">
      <w:pPr>
        <w:pStyle w:val="2"/>
        <w:spacing w:before="120"/>
        <w:ind w:firstLine="348"/>
        <w:rPr>
          <w:iCs/>
          <w:color w:val="000000"/>
          <w:sz w:val="22"/>
          <w:szCs w:val="22"/>
        </w:rPr>
      </w:pPr>
    </w:p>
    <w:p w:rsidR="00272DF8" w:rsidRDefault="00272DF8">
      <w:pPr>
        <w:spacing w:line="276" w:lineRule="auto"/>
        <w:jc w:val="center"/>
        <w:rPr>
          <w:b/>
          <w:color w:val="000000"/>
          <w:sz w:val="22"/>
          <w:szCs w:val="22"/>
          <w:lang w:eastAsia="ar-SA"/>
        </w:rPr>
      </w:pPr>
      <w:r>
        <w:rPr>
          <w:color w:val="000000"/>
          <w:sz w:val="22"/>
          <w:szCs w:val="22"/>
        </w:rPr>
        <w:br w:type="page"/>
      </w:r>
    </w:p>
    <w:p w:rsidR="00272DF8" w:rsidRPr="00CD5CA0" w:rsidRDefault="00272DF8" w:rsidP="00272DF8">
      <w:pPr>
        <w:pStyle w:val="2"/>
        <w:spacing w:before="120"/>
        <w:rPr>
          <w:iCs/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lastRenderedPageBreak/>
        <w:t>Статья 9. Гарантии качества по сданным работам</w:t>
      </w:r>
    </w:p>
    <w:p w:rsidR="00272DF8" w:rsidRPr="00CD5CA0" w:rsidRDefault="00272DF8" w:rsidP="00272DF8">
      <w:pPr>
        <w:rPr>
          <w:sz w:val="22"/>
          <w:szCs w:val="22"/>
        </w:rPr>
      </w:pPr>
    </w:p>
    <w:p w:rsidR="00272DF8" w:rsidRPr="00CD5CA0" w:rsidRDefault="00272DF8" w:rsidP="00272DF8">
      <w:pPr>
        <w:ind w:firstLine="340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9.1. Подрядчик обязуется выполнить работы качественно и гарантирует достижение объектом строительства указанных в технической документации показателей и возможность эксплуатации объекта либо его частей на протяжении срока использования/эксплуатации, предусмотренного технической документацией.</w:t>
      </w:r>
    </w:p>
    <w:p w:rsidR="00272DF8" w:rsidRPr="00CD5CA0" w:rsidRDefault="00272DF8" w:rsidP="00272DF8">
      <w:pPr>
        <w:autoSpaceDE w:val="0"/>
        <w:autoSpaceDN w:val="0"/>
        <w:adjustRightInd w:val="0"/>
        <w:ind w:firstLine="340"/>
        <w:jc w:val="both"/>
        <w:rPr>
          <w:sz w:val="22"/>
          <w:szCs w:val="22"/>
        </w:rPr>
      </w:pPr>
      <w:r w:rsidRPr="00CD5CA0">
        <w:rPr>
          <w:sz w:val="22"/>
          <w:szCs w:val="22"/>
        </w:rPr>
        <w:t xml:space="preserve">9.2. Гарантийный срок на выполненные работы устанавливается с момента ввода объекта в эксплуатацию и составляет: на отделочные работы - 2 года; </w:t>
      </w:r>
      <w:r>
        <w:rPr>
          <w:sz w:val="22"/>
          <w:szCs w:val="22"/>
        </w:rPr>
        <w:t xml:space="preserve">на антикоррозионную обработку – 10 лет; </w:t>
      </w:r>
      <w:r w:rsidRPr="00CD5CA0">
        <w:rPr>
          <w:sz w:val="22"/>
          <w:szCs w:val="22"/>
        </w:rPr>
        <w:t xml:space="preserve">на прочие строительные работы - 5 лет; на работы, не являющиеся строительными - 2 года; </w:t>
      </w:r>
      <w:proofErr w:type="gramStart"/>
      <w:r w:rsidRPr="00CD5CA0">
        <w:rPr>
          <w:sz w:val="22"/>
          <w:szCs w:val="22"/>
        </w:rPr>
        <w:t>на поставленные Подрядчиком материалы - в соответствии со сроками, установленными в паспорте (сертификате) качества, технических условиях, технических проектах, но не менее 12 месяцев, на поставленное Подрядчиком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 с даты ввода объекта в эксплуатацию</w:t>
      </w:r>
      <w:r>
        <w:rPr>
          <w:sz w:val="22"/>
          <w:szCs w:val="22"/>
        </w:rPr>
        <w:t>.</w:t>
      </w:r>
      <w:proofErr w:type="gramEnd"/>
    </w:p>
    <w:p w:rsidR="00272DF8" w:rsidRPr="00CD5CA0" w:rsidRDefault="00272DF8" w:rsidP="00272DF8">
      <w:pPr>
        <w:ind w:firstLine="340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9.3. Если в период гарантийного срока в ходе эксплуатации объекта обнаружатся дефекты, препятствующие нормальной его эксплуатации, то Подрядчик обязан в согласованный с Заказчиком срок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 и устранения дефектов.</w:t>
      </w:r>
    </w:p>
    <w:p w:rsidR="00272DF8" w:rsidRPr="00CD5CA0" w:rsidRDefault="00272DF8" w:rsidP="00272DF8">
      <w:pPr>
        <w:ind w:firstLine="340"/>
        <w:jc w:val="both"/>
        <w:rPr>
          <w:i/>
          <w:color w:val="000000"/>
          <w:sz w:val="22"/>
          <w:szCs w:val="22"/>
        </w:rPr>
      </w:pPr>
      <w:r w:rsidRPr="00CD5CA0">
        <w:rPr>
          <w:sz w:val="22"/>
          <w:szCs w:val="22"/>
        </w:rPr>
        <w:t>9.4. При отказе 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специалиста, привлекаемого им за свой счет. В случае установления вины Подрядчика он обязан компенсировать Заказчику расходы на проведение экспертизы в 10-дневный срок со дня получения письменного требования Заказчика.</w:t>
      </w:r>
    </w:p>
    <w:p w:rsidR="00272DF8" w:rsidRPr="00272DF8" w:rsidRDefault="00272DF8" w:rsidP="00272DF8">
      <w:pPr>
        <w:pStyle w:val="caaieiaie2"/>
        <w:spacing w:after="0"/>
        <w:rPr>
          <w:rFonts w:ascii="Times New Roman" w:hAnsi="Times New Roman"/>
          <w:color w:val="000000"/>
          <w:szCs w:val="22"/>
          <w:lang w:val="ru-RU"/>
        </w:rPr>
      </w:pPr>
      <w:r w:rsidRPr="00272DF8">
        <w:rPr>
          <w:rFonts w:ascii="Times New Roman" w:hAnsi="Times New Roman"/>
          <w:color w:val="000000"/>
          <w:szCs w:val="22"/>
          <w:lang w:val="ru-RU"/>
        </w:rPr>
        <w:t xml:space="preserve">Статья 10. Оплата работ и взаиморасчеты </w:t>
      </w:r>
    </w:p>
    <w:p w:rsidR="00272DF8" w:rsidRPr="00272DF8" w:rsidRDefault="00272DF8" w:rsidP="00272DF8">
      <w:pPr>
        <w:rPr>
          <w:b/>
          <w:sz w:val="22"/>
          <w:szCs w:val="22"/>
        </w:rPr>
      </w:pPr>
    </w:p>
    <w:p w:rsidR="00272DF8" w:rsidRPr="00C56BC6" w:rsidDel="00CA6250" w:rsidRDefault="00272DF8" w:rsidP="00272DF8">
      <w:pPr>
        <w:ind w:firstLine="284"/>
        <w:jc w:val="both"/>
        <w:rPr>
          <w:del w:id="1" w:author="TimofeevMA" w:date="2013-05-24T11:11:00Z"/>
          <w:sz w:val="22"/>
          <w:szCs w:val="22"/>
        </w:rPr>
      </w:pPr>
      <w:r w:rsidRPr="00C56BC6">
        <w:rPr>
          <w:sz w:val="22"/>
          <w:szCs w:val="22"/>
        </w:rPr>
        <w:t>10.1 Заказчик обязуется оплатить Подрядчику стоимость выполненных работ в течение 30 дней после подписания акта приемки выполненных работ формы КС-2, справки стоимости выполненных работ формы КС-3, устранения Подрядчиком всех выявленных дефектов и получения Заказчиком всех документов в соответствии с пунктами 3.4. и 7.4. настоящего договора.</w:t>
      </w:r>
    </w:p>
    <w:p w:rsidR="00272DF8" w:rsidRPr="00CD5CA0" w:rsidRDefault="00272DF8" w:rsidP="00272DF8">
      <w:pPr>
        <w:ind w:firstLine="284"/>
        <w:jc w:val="both"/>
        <w:rPr>
          <w:sz w:val="22"/>
          <w:szCs w:val="22"/>
        </w:rPr>
      </w:pPr>
      <w:r w:rsidRPr="00C56BC6">
        <w:rPr>
          <w:sz w:val="22"/>
          <w:szCs w:val="22"/>
        </w:rPr>
        <w:t>10.2. Разница в стоимости материалов поставки Подрядчика (возникшая между стоимостью, указанной в приложении №1 к Договору и стоимостью фактически приобретенных материалов Подрядчика) в актах выполненных работ предъявляться к оплате не будет.</w:t>
      </w:r>
      <w:r w:rsidRPr="00CD5CA0">
        <w:rPr>
          <w:sz w:val="22"/>
          <w:szCs w:val="22"/>
        </w:rPr>
        <w:t xml:space="preserve"> </w:t>
      </w:r>
    </w:p>
    <w:p w:rsidR="00272DF8" w:rsidRPr="00CD5CA0" w:rsidRDefault="00272DF8" w:rsidP="00272DF8">
      <w:pPr>
        <w:pStyle w:val="24"/>
        <w:spacing w:after="0" w:line="240" w:lineRule="auto"/>
        <w:ind w:firstLine="284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10.3. В течение 5-ти дней после подписания акта выполненных работ, Подрядчик представляет Заказчику счет-фактуру в соответствии с Налоговым Кодексом Российской Федерации.</w:t>
      </w:r>
    </w:p>
    <w:p w:rsidR="00272DF8" w:rsidRPr="00CD5CA0" w:rsidRDefault="00272DF8" w:rsidP="00272DF8">
      <w:pPr>
        <w:ind w:firstLine="284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10.4. Оплата работ производится Заказчиком по договорной цене, предусмотренной статьёй 2.1. настоящего договора, с зачетом всех ранее произведенных платежей. Оплата стоимости оборудования осуществляется Заказчиком после его монтажа с оформлением Справки о стоимости выполненных работ и затрат по форме КС-3 с указанием наименования оборудования, его количества и общей стоимости. Оборудование передается Актом приема-передачи смонтированного оборудования.</w:t>
      </w:r>
    </w:p>
    <w:p w:rsidR="00272DF8" w:rsidRPr="00CD5CA0" w:rsidRDefault="00272DF8" w:rsidP="00272DF8">
      <w:pPr>
        <w:pStyle w:val="24"/>
        <w:spacing w:after="0" w:line="240" w:lineRule="auto"/>
        <w:ind w:firstLine="284"/>
        <w:jc w:val="both"/>
        <w:rPr>
          <w:sz w:val="22"/>
          <w:szCs w:val="22"/>
        </w:rPr>
      </w:pPr>
      <w:r w:rsidRPr="00C56BC6">
        <w:rPr>
          <w:sz w:val="22"/>
          <w:szCs w:val="22"/>
        </w:rPr>
        <w:t>10.5. Все платежно-расчетные документы должны содержать ссылку на регистрационный номер договора, присвоенный при регистрации Заказчиком, в соответствии с которым проводится хозяйственная операция.</w:t>
      </w:r>
    </w:p>
    <w:p w:rsidR="00272DF8" w:rsidRPr="003E6AA5" w:rsidRDefault="00272DF8" w:rsidP="00272DF8">
      <w:pPr>
        <w:ind w:firstLine="284"/>
        <w:jc w:val="both"/>
        <w:rPr>
          <w:sz w:val="22"/>
          <w:szCs w:val="22"/>
        </w:rPr>
      </w:pPr>
      <w:r w:rsidRPr="003E6AA5">
        <w:rPr>
          <w:sz w:val="22"/>
          <w:szCs w:val="22"/>
        </w:rPr>
        <w:t xml:space="preserve"> 10.6. Оплата выполненных Подрядчиком работ производится Заказчиком не ранее поступления на расчетный счет Заказчика оплаты за оказанные Подрядчику в месяце, предшествующем месяцу оплаты выполненных работ, услуги (электроэнергия, связь, подача воды, пара, вывоз мусора, предоставление транспорта, аренда, штрафы и др.), в том числе оказанные по другим действующим договорам.</w:t>
      </w:r>
    </w:p>
    <w:p w:rsidR="00272DF8" w:rsidRPr="00C56BC6" w:rsidRDefault="00272DF8" w:rsidP="00272DF8">
      <w:pPr>
        <w:pStyle w:val="24"/>
        <w:spacing w:after="0" w:line="240" w:lineRule="auto"/>
        <w:ind w:firstLine="284"/>
        <w:jc w:val="both"/>
        <w:rPr>
          <w:color w:val="FF0000"/>
          <w:sz w:val="22"/>
          <w:szCs w:val="22"/>
        </w:rPr>
      </w:pPr>
      <w:r w:rsidRPr="00C56BC6">
        <w:rPr>
          <w:sz w:val="22"/>
          <w:szCs w:val="22"/>
        </w:rPr>
        <w:t>10.7. При окончании срока действия договора Стороны в течение 30-ти дней составляют двусторонний окончательный акт сверки</w:t>
      </w:r>
      <w:r>
        <w:rPr>
          <w:sz w:val="22"/>
          <w:szCs w:val="22"/>
        </w:rPr>
        <w:t>.</w:t>
      </w:r>
    </w:p>
    <w:p w:rsidR="00272DF8" w:rsidRPr="00C56BC6" w:rsidRDefault="00272DF8" w:rsidP="00272DF8">
      <w:pPr>
        <w:ind w:firstLine="284"/>
        <w:jc w:val="both"/>
        <w:rPr>
          <w:sz w:val="22"/>
          <w:szCs w:val="22"/>
        </w:rPr>
      </w:pPr>
      <w:r w:rsidRPr="00C56BC6">
        <w:rPr>
          <w:sz w:val="22"/>
          <w:szCs w:val="22"/>
        </w:rPr>
        <w:t xml:space="preserve"> 10.8. Экономия от проведения Подрядчиком предложений по совершенствованию проектных решений  распределяется между Подрядчиком и Заказчиком. Доли распределения будут оговариваться соглашением сторон.</w:t>
      </w:r>
    </w:p>
    <w:p w:rsidR="00272DF8" w:rsidRPr="00CD5CA0" w:rsidRDefault="00272DF8" w:rsidP="00272DF8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10.9. </w:t>
      </w:r>
      <w:r w:rsidRPr="00C56BC6">
        <w:rPr>
          <w:sz w:val="22"/>
          <w:szCs w:val="22"/>
        </w:rPr>
        <w:t>В случае досрочного расторжения договора Подрядчик не позднее даты расторжения договора возвращает Заказчику неотработанную часть аванса.</w:t>
      </w:r>
    </w:p>
    <w:p w:rsidR="00272DF8" w:rsidRPr="00CD5CA0" w:rsidRDefault="00272DF8" w:rsidP="00272DF8">
      <w:pPr>
        <w:ind w:firstLine="340"/>
        <w:jc w:val="both"/>
        <w:rPr>
          <w:sz w:val="22"/>
          <w:szCs w:val="22"/>
        </w:rPr>
      </w:pPr>
    </w:p>
    <w:p w:rsidR="00272DF8" w:rsidRPr="00CD5CA0" w:rsidRDefault="00272DF8" w:rsidP="00272DF8">
      <w:pPr>
        <w:pStyle w:val="2"/>
        <w:ind w:firstLine="348"/>
        <w:rPr>
          <w:color w:val="000000"/>
          <w:sz w:val="22"/>
          <w:szCs w:val="22"/>
        </w:rPr>
      </w:pPr>
    </w:p>
    <w:p w:rsidR="00272DF8" w:rsidRPr="00CD5CA0" w:rsidRDefault="00272DF8" w:rsidP="00272DF8">
      <w:pPr>
        <w:pStyle w:val="2"/>
        <w:rPr>
          <w:iCs/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Статья 11. Строительный контроль и надзор Заказчика за исполнением договора</w:t>
      </w:r>
    </w:p>
    <w:p w:rsidR="00272DF8" w:rsidRPr="00CD5CA0" w:rsidRDefault="00272DF8" w:rsidP="00272DF8">
      <w:pPr>
        <w:rPr>
          <w:sz w:val="22"/>
          <w:szCs w:val="22"/>
        </w:rPr>
      </w:pPr>
    </w:p>
    <w:p w:rsidR="00272DF8" w:rsidRPr="00CD5CA0" w:rsidRDefault="00272DF8" w:rsidP="00272DF8">
      <w:pPr>
        <w:autoSpaceDE w:val="0"/>
        <w:autoSpaceDN w:val="0"/>
        <w:adjustRightInd w:val="0"/>
        <w:ind w:firstLine="348"/>
        <w:jc w:val="both"/>
        <w:rPr>
          <w:sz w:val="22"/>
          <w:szCs w:val="22"/>
        </w:rPr>
      </w:pPr>
      <w:r w:rsidRPr="00CD5CA0">
        <w:rPr>
          <w:sz w:val="22"/>
          <w:szCs w:val="22"/>
        </w:rPr>
        <w:t xml:space="preserve">11.1. В соответствии со ст.53 Градостроительного кодекса РФ проведение либо организация проведения строительного контроля является обязанностью Подрядчика. Для осуществления </w:t>
      </w:r>
      <w:r w:rsidRPr="00CD5CA0">
        <w:rPr>
          <w:sz w:val="22"/>
          <w:szCs w:val="22"/>
        </w:rPr>
        <w:lastRenderedPageBreak/>
        <w:t>строительного контроля Подрядчик вправе привлечь третье лицо, имеющее выданное СРО свидетельство о допуске к выполнению данного вида работ.</w:t>
      </w:r>
    </w:p>
    <w:p w:rsidR="00272DF8" w:rsidRPr="00CD5CA0" w:rsidRDefault="00272DF8" w:rsidP="00272DF8">
      <w:pPr>
        <w:autoSpaceDE w:val="0"/>
        <w:autoSpaceDN w:val="0"/>
        <w:adjustRightInd w:val="0"/>
        <w:ind w:firstLine="348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11.2. Заказчик, не выполняя работы, которые оказывают влияние на безопасность объектов капитального строительства, не вмешиваясь в оперативно - хозяйственную деятельность Подрядчика, вправе осуществлять надзор за ходом и качеством выполняемых работ, соблюдением сроков их выполнения, качеством применяемых материалов.</w:t>
      </w:r>
    </w:p>
    <w:p w:rsidR="00272DF8" w:rsidRPr="00CD5CA0" w:rsidRDefault="00272DF8" w:rsidP="00272DF8">
      <w:pPr>
        <w:pStyle w:val="2"/>
        <w:ind w:firstLine="348"/>
        <w:rPr>
          <w:iCs/>
          <w:color w:val="000000"/>
          <w:sz w:val="22"/>
          <w:szCs w:val="22"/>
        </w:rPr>
      </w:pPr>
    </w:p>
    <w:p w:rsidR="00272DF8" w:rsidRPr="00CD5CA0" w:rsidRDefault="00272DF8" w:rsidP="00272DF8">
      <w:pPr>
        <w:pStyle w:val="2"/>
        <w:rPr>
          <w:iCs/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Статья 12. Изменение условий договора</w:t>
      </w:r>
    </w:p>
    <w:p w:rsidR="00272DF8" w:rsidRPr="00272DF8" w:rsidRDefault="00272DF8" w:rsidP="00272DF8">
      <w:pPr>
        <w:rPr>
          <w:sz w:val="22"/>
          <w:szCs w:val="22"/>
        </w:rPr>
      </w:pPr>
    </w:p>
    <w:p w:rsidR="00272DF8" w:rsidRPr="00272DF8" w:rsidRDefault="00272DF8" w:rsidP="00272DF8">
      <w:pPr>
        <w:ind w:firstLine="348"/>
        <w:jc w:val="center"/>
        <w:rPr>
          <w:b/>
          <w:iCs/>
          <w:color w:val="000000"/>
          <w:sz w:val="22"/>
          <w:szCs w:val="22"/>
        </w:rPr>
      </w:pPr>
      <w:r w:rsidRPr="00272DF8">
        <w:rPr>
          <w:b/>
          <w:iCs/>
          <w:color w:val="000000"/>
          <w:sz w:val="22"/>
          <w:szCs w:val="22"/>
        </w:rPr>
        <w:t>Изменения, связанные с выполнением Сторонами своих обязательств: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12.1. Если Заказчик не выполнит в срок свои обязательства, предусмотренные настоящим договором, и это приведет к задержке выполнения работ, то Подрядчик имеет право на продление срока договорных работ на соответствующий период  и на освобождение на этот период от уплаты штрафа за просрочку договорных обязательств. В этом случае стороны должны принять все необходимые меры, предотвращающие дополнительные расходы. Если  у Подрядчика возникнут дополнительные расходы, вызванные невыполнением или ненадлежащим выполнением обязательств Заказчиком, то он в трехдневный срок обязан письменно сообщить Заказчику размер этих расходов и подтвердить их документально. В этом случае стороны заключают соглашение о сроках и форме их возмещения.</w:t>
      </w:r>
    </w:p>
    <w:p w:rsidR="00272DF8" w:rsidRPr="00CD5CA0" w:rsidRDefault="00272DF8" w:rsidP="00272DF8">
      <w:pPr>
        <w:ind w:firstLine="348"/>
        <w:jc w:val="both"/>
        <w:outlineLvl w:val="2"/>
        <w:rPr>
          <w:sz w:val="22"/>
          <w:szCs w:val="22"/>
        </w:rPr>
      </w:pPr>
      <w:r w:rsidRPr="00CD5CA0">
        <w:rPr>
          <w:sz w:val="22"/>
          <w:szCs w:val="22"/>
        </w:rPr>
        <w:t>12.2.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</w:p>
    <w:p w:rsidR="00272DF8" w:rsidRPr="00CD5CA0" w:rsidRDefault="00272DF8" w:rsidP="00272DF8">
      <w:pPr>
        <w:numPr>
          <w:ilvl w:val="0"/>
          <w:numId w:val="27"/>
        </w:numPr>
        <w:tabs>
          <w:tab w:val="clear" w:pos="360"/>
          <w:tab w:val="num" w:pos="426"/>
          <w:tab w:val="num" w:pos="1080"/>
          <w:tab w:val="num" w:pos="1200"/>
        </w:tabs>
        <w:ind w:left="426" w:hanging="426"/>
        <w:jc w:val="both"/>
        <w:outlineLvl w:val="2"/>
        <w:rPr>
          <w:sz w:val="22"/>
          <w:szCs w:val="22"/>
        </w:rPr>
      </w:pPr>
      <w:r w:rsidRPr="00CD5CA0">
        <w:rPr>
          <w:sz w:val="22"/>
          <w:szCs w:val="22"/>
        </w:rPr>
        <w:t>Задержки Подрядчиком начала работ более чем на 30 дней по причинам, не зависящим от Заказчика;</w:t>
      </w:r>
    </w:p>
    <w:p w:rsidR="00272DF8" w:rsidRPr="00CD5CA0" w:rsidRDefault="00272DF8" w:rsidP="00272DF8">
      <w:pPr>
        <w:numPr>
          <w:ilvl w:val="0"/>
          <w:numId w:val="27"/>
        </w:numPr>
        <w:tabs>
          <w:tab w:val="clear" w:pos="360"/>
          <w:tab w:val="num" w:pos="426"/>
          <w:tab w:val="num" w:pos="1080"/>
          <w:tab w:val="num" w:pos="1200"/>
        </w:tabs>
        <w:ind w:left="426" w:hanging="426"/>
        <w:jc w:val="both"/>
        <w:outlineLvl w:val="2"/>
        <w:rPr>
          <w:sz w:val="22"/>
          <w:szCs w:val="22"/>
        </w:rPr>
      </w:pPr>
      <w:r w:rsidRPr="00CD5CA0">
        <w:rPr>
          <w:sz w:val="22"/>
          <w:szCs w:val="22"/>
        </w:rPr>
        <w:t>Приостановки работ по причинам, не зависящим от Заказчика более чем на 30 дней;</w:t>
      </w:r>
    </w:p>
    <w:p w:rsidR="00272DF8" w:rsidRPr="00CD5CA0" w:rsidRDefault="00272DF8" w:rsidP="00272DF8">
      <w:pPr>
        <w:numPr>
          <w:ilvl w:val="0"/>
          <w:numId w:val="27"/>
        </w:numPr>
        <w:tabs>
          <w:tab w:val="clear" w:pos="360"/>
          <w:tab w:val="num" w:pos="426"/>
          <w:tab w:val="num" w:pos="1080"/>
          <w:tab w:val="num" w:pos="1200"/>
        </w:tabs>
        <w:ind w:left="426" w:hanging="426"/>
        <w:jc w:val="both"/>
        <w:outlineLvl w:val="2"/>
        <w:rPr>
          <w:sz w:val="22"/>
          <w:szCs w:val="22"/>
        </w:rPr>
      </w:pPr>
      <w:r w:rsidRPr="00CD5CA0">
        <w:rPr>
          <w:sz w:val="22"/>
          <w:szCs w:val="22"/>
        </w:rPr>
        <w:t>Нарушения Подрядчиком сроков выполнения работ, перечисленных в календарном плане/графике производства работ;</w:t>
      </w:r>
    </w:p>
    <w:p w:rsidR="00272DF8" w:rsidRPr="00CD5CA0" w:rsidRDefault="00272DF8" w:rsidP="00272DF8">
      <w:pPr>
        <w:numPr>
          <w:ilvl w:val="0"/>
          <w:numId w:val="27"/>
        </w:numPr>
        <w:tabs>
          <w:tab w:val="clear" w:pos="360"/>
          <w:tab w:val="num" w:pos="426"/>
          <w:tab w:val="num" w:pos="1080"/>
          <w:tab w:val="num" w:pos="1200"/>
        </w:tabs>
        <w:ind w:left="426" w:hanging="426"/>
        <w:jc w:val="both"/>
        <w:outlineLvl w:val="2"/>
        <w:rPr>
          <w:sz w:val="22"/>
          <w:szCs w:val="22"/>
        </w:rPr>
      </w:pPr>
      <w:r w:rsidRPr="00CD5CA0">
        <w:rPr>
          <w:sz w:val="22"/>
          <w:szCs w:val="22"/>
        </w:rPr>
        <w:t>Несоблюдения Подрядчиком требований по качеству работ, если исправление соответствующих, некачественно выполненных работ, влечет задержку производства работ более чем на 30 дней против сроков, предусмотренных календарным планом/графиком производства работ;</w:t>
      </w:r>
    </w:p>
    <w:p w:rsidR="00272DF8" w:rsidRPr="00CD5CA0" w:rsidRDefault="00272DF8" w:rsidP="00272DF8">
      <w:pPr>
        <w:numPr>
          <w:ilvl w:val="0"/>
          <w:numId w:val="27"/>
        </w:numPr>
        <w:tabs>
          <w:tab w:val="clear" w:pos="360"/>
          <w:tab w:val="num" w:pos="426"/>
          <w:tab w:val="num" w:pos="1080"/>
          <w:tab w:val="num" w:pos="1200"/>
        </w:tabs>
        <w:ind w:left="426" w:hanging="426"/>
        <w:jc w:val="both"/>
        <w:outlineLvl w:val="2"/>
        <w:rPr>
          <w:sz w:val="22"/>
          <w:szCs w:val="22"/>
        </w:rPr>
      </w:pPr>
      <w:r w:rsidRPr="00CD5CA0">
        <w:rPr>
          <w:sz w:val="22"/>
          <w:szCs w:val="22"/>
        </w:rPr>
        <w:t>Аннулирования Свидетельства выданного СРО о допуске к работам, оказывающим влияние на безопасность объектов капитального строительства, в результате чего Подрядчик не вправе  будет выполнять соответствующие работы.</w:t>
      </w:r>
    </w:p>
    <w:p w:rsidR="00272DF8" w:rsidRPr="003E6AA5" w:rsidRDefault="00272DF8" w:rsidP="00272DF8">
      <w:pPr>
        <w:tabs>
          <w:tab w:val="num" w:pos="1080"/>
          <w:tab w:val="num" w:pos="1200"/>
        </w:tabs>
        <w:ind w:firstLine="426"/>
        <w:jc w:val="both"/>
        <w:outlineLvl w:val="2"/>
        <w:rPr>
          <w:sz w:val="22"/>
          <w:szCs w:val="22"/>
        </w:rPr>
      </w:pPr>
      <w:r w:rsidRPr="003E6AA5">
        <w:rPr>
          <w:sz w:val="22"/>
          <w:szCs w:val="22"/>
        </w:rPr>
        <w:t>В случаях, предусмотренных настоящим пунктом, Заказчик также вправе привлечь иное лицо для выполнения работ, предусмотренных настоящим договором; при этом, если стоимость выполнения работ таким лицом будет выше стоимости работ, согласованной настоящим договором, Подрядчик обязуется возместить Заказчику понесенные последним убытки в виде такой разницы стоимости работ.</w:t>
      </w:r>
    </w:p>
    <w:p w:rsidR="00272DF8" w:rsidRPr="00CD5CA0" w:rsidRDefault="00272DF8" w:rsidP="00272DF8">
      <w:pPr>
        <w:tabs>
          <w:tab w:val="num" w:pos="1080"/>
          <w:tab w:val="num" w:pos="1200"/>
        </w:tabs>
        <w:ind w:firstLine="348"/>
        <w:jc w:val="both"/>
        <w:outlineLvl w:val="2"/>
        <w:rPr>
          <w:sz w:val="22"/>
          <w:szCs w:val="22"/>
        </w:rPr>
      </w:pPr>
      <w:r w:rsidRPr="00CD5CA0">
        <w:rPr>
          <w:sz w:val="22"/>
          <w:szCs w:val="22"/>
        </w:rPr>
        <w:t>В случае расторжения договора по основаниям, предусмотренным настоящим пунктом,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 не вправе требовать от Заказчика возмещения убытков, причиненных расторжением договора по названному основанию.</w:t>
      </w:r>
    </w:p>
    <w:p w:rsidR="00272DF8" w:rsidRPr="00CD5CA0" w:rsidRDefault="00272DF8" w:rsidP="00272DF8">
      <w:pPr>
        <w:ind w:firstLine="348"/>
        <w:jc w:val="both"/>
        <w:outlineLvl w:val="2"/>
        <w:rPr>
          <w:sz w:val="22"/>
          <w:szCs w:val="22"/>
        </w:rPr>
      </w:pPr>
      <w:r w:rsidRPr="00CD5CA0">
        <w:rPr>
          <w:sz w:val="22"/>
          <w:szCs w:val="22"/>
        </w:rPr>
        <w:t>12.3. Заказчик в любое время до сдачи ему результата работ вправе при условии предварительного письменного уведомления Подрядчика за 30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272DF8" w:rsidRPr="00CD5CA0" w:rsidRDefault="00272DF8" w:rsidP="00272DF8">
      <w:pPr>
        <w:ind w:firstLine="348"/>
        <w:jc w:val="both"/>
        <w:outlineLvl w:val="2"/>
        <w:rPr>
          <w:sz w:val="22"/>
          <w:szCs w:val="22"/>
        </w:rPr>
      </w:pPr>
      <w:r w:rsidRPr="00CD5CA0">
        <w:rPr>
          <w:sz w:val="22"/>
          <w:szCs w:val="22"/>
        </w:rPr>
        <w:t>12.4. Подрядчик в одностороннем порядке с письменным уведомлением Заказчика о предстоящем расторжении за 30 дней может расторгнуть договор в следующих случаях:</w:t>
      </w:r>
    </w:p>
    <w:p w:rsidR="00272DF8" w:rsidRPr="00CD5CA0" w:rsidRDefault="00272DF8" w:rsidP="00272DF8">
      <w:pPr>
        <w:numPr>
          <w:ilvl w:val="0"/>
          <w:numId w:val="27"/>
        </w:numPr>
        <w:tabs>
          <w:tab w:val="clear" w:pos="360"/>
          <w:tab w:val="num" w:pos="426"/>
          <w:tab w:val="num" w:pos="1080"/>
          <w:tab w:val="num" w:pos="1200"/>
        </w:tabs>
        <w:ind w:left="426" w:hanging="426"/>
        <w:jc w:val="both"/>
        <w:outlineLvl w:val="2"/>
        <w:rPr>
          <w:sz w:val="22"/>
          <w:szCs w:val="22"/>
        </w:rPr>
      </w:pPr>
      <w:r w:rsidRPr="00CD5CA0">
        <w:rPr>
          <w:sz w:val="22"/>
          <w:szCs w:val="22"/>
        </w:rPr>
        <w:t>Систематической, более двух раз подряд, просрочки оплаты Заказчиком выполненных работ каждый раз более чем на 2 месяца;</w:t>
      </w:r>
    </w:p>
    <w:p w:rsidR="00272DF8" w:rsidRPr="00CD5CA0" w:rsidRDefault="00272DF8" w:rsidP="00272DF8">
      <w:pPr>
        <w:numPr>
          <w:ilvl w:val="0"/>
          <w:numId w:val="27"/>
        </w:numPr>
        <w:tabs>
          <w:tab w:val="clear" w:pos="360"/>
          <w:tab w:val="num" w:pos="426"/>
          <w:tab w:val="num" w:pos="1080"/>
          <w:tab w:val="num" w:pos="1200"/>
        </w:tabs>
        <w:ind w:left="426" w:hanging="426"/>
        <w:jc w:val="both"/>
        <w:outlineLvl w:val="2"/>
        <w:rPr>
          <w:color w:val="000000"/>
          <w:sz w:val="22"/>
          <w:szCs w:val="22"/>
        </w:rPr>
      </w:pPr>
      <w:r w:rsidRPr="00CD5CA0">
        <w:rPr>
          <w:sz w:val="22"/>
          <w:szCs w:val="22"/>
        </w:rPr>
        <w:t>Остановки Заказчиком выполнения работ по причинам, не зависящим от Подрядчика, на срок, превышающий 2 месяца.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12.5. В случае</w:t>
      </w:r>
      <w:proofErr w:type="gramStart"/>
      <w:r w:rsidRPr="00CD5CA0">
        <w:rPr>
          <w:color w:val="000000"/>
          <w:sz w:val="22"/>
          <w:szCs w:val="22"/>
        </w:rPr>
        <w:t>,</w:t>
      </w:r>
      <w:proofErr w:type="gramEnd"/>
      <w:r w:rsidRPr="00CD5CA0">
        <w:rPr>
          <w:color w:val="000000"/>
          <w:sz w:val="22"/>
          <w:szCs w:val="22"/>
        </w:rPr>
        <w:t xml:space="preserve"> если Заказчиком будут обнаружены некачественно выполненные работы,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качества.</w:t>
      </w:r>
    </w:p>
    <w:p w:rsidR="00272DF8" w:rsidRPr="00CD5CA0" w:rsidRDefault="00272DF8" w:rsidP="00272DF8">
      <w:pPr>
        <w:pStyle w:val="2"/>
        <w:spacing w:before="120"/>
        <w:rPr>
          <w:color w:val="000000"/>
          <w:sz w:val="22"/>
          <w:szCs w:val="22"/>
        </w:rPr>
      </w:pPr>
      <w:proofErr w:type="gramStart"/>
      <w:r w:rsidRPr="00CD5CA0">
        <w:rPr>
          <w:color w:val="000000"/>
          <w:sz w:val="22"/>
          <w:szCs w:val="22"/>
        </w:rPr>
        <w:t>Форс</w:t>
      </w:r>
      <w:proofErr w:type="gramEnd"/>
      <w:r w:rsidRPr="00CD5CA0">
        <w:rPr>
          <w:color w:val="000000"/>
          <w:sz w:val="22"/>
          <w:szCs w:val="22"/>
        </w:rPr>
        <w:t xml:space="preserve"> - мажорные обстоятельства:</w:t>
      </w:r>
    </w:p>
    <w:p w:rsidR="00272DF8" w:rsidRPr="00272DF8" w:rsidRDefault="00272DF8" w:rsidP="00272DF8">
      <w:pPr>
        <w:pStyle w:val="ae"/>
        <w:ind w:firstLine="346"/>
        <w:jc w:val="both"/>
        <w:rPr>
          <w:b w:val="0"/>
          <w:color w:val="000000"/>
          <w:sz w:val="22"/>
          <w:szCs w:val="22"/>
        </w:rPr>
      </w:pPr>
      <w:r w:rsidRPr="00272DF8">
        <w:rPr>
          <w:b w:val="0"/>
          <w:color w:val="000000"/>
          <w:sz w:val="22"/>
          <w:szCs w:val="22"/>
        </w:rPr>
        <w:t xml:space="preserve">12.6. </w:t>
      </w:r>
      <w:proofErr w:type="gramStart"/>
      <w:r w:rsidRPr="00272DF8">
        <w:rPr>
          <w:b w:val="0"/>
          <w:color w:val="000000"/>
          <w:sz w:val="22"/>
          <w:szCs w:val="22"/>
        </w:rPr>
        <w:t xml:space="preserve"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</w:t>
      </w:r>
      <w:r w:rsidRPr="00272DF8">
        <w:rPr>
          <w:b w:val="0"/>
          <w:color w:val="000000"/>
          <w:sz w:val="22"/>
          <w:szCs w:val="22"/>
        </w:rPr>
        <w:lastRenderedPageBreak/>
        <w:t>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272DF8" w:rsidRPr="00CD5CA0" w:rsidRDefault="00272DF8" w:rsidP="00272DF8">
      <w:pPr>
        <w:ind w:firstLine="346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272DF8" w:rsidRPr="00CD5CA0" w:rsidRDefault="00272DF8" w:rsidP="00272DF8">
      <w:pPr>
        <w:pStyle w:val="2"/>
        <w:spacing w:before="120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Прочие изменения: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 xml:space="preserve">12.7. </w:t>
      </w:r>
      <w:proofErr w:type="gramStart"/>
      <w:r w:rsidRPr="00CD5CA0">
        <w:rPr>
          <w:color w:val="000000"/>
          <w:sz w:val="22"/>
          <w:szCs w:val="22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договора, и приводящих к дополнительным затратам времени и денежных средств, действующие на момент начала действия изменения законодательных и нормативных актов договоренности по срокам и стоимости работ, могут быть соответствующим образом скорректированы сторонами и отражены в  дополнительном соглашении.</w:t>
      </w:r>
      <w:proofErr w:type="gramEnd"/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 xml:space="preserve">12.8. </w:t>
      </w:r>
      <w:r w:rsidRPr="00CD5CA0">
        <w:rPr>
          <w:sz w:val="22"/>
          <w:szCs w:val="22"/>
        </w:rPr>
        <w:t xml:space="preserve">В случае расторжения договора по основаниям, предусмотренным п. 12.2., стороны определяют физические объемы выполненных работ на момент прекращения договора и их стоимость, после чего Заказчик в течение </w:t>
      </w:r>
      <w:r>
        <w:rPr>
          <w:sz w:val="22"/>
          <w:szCs w:val="22"/>
        </w:rPr>
        <w:t>30</w:t>
      </w:r>
      <w:r w:rsidRPr="00CD5CA0">
        <w:rPr>
          <w:sz w:val="22"/>
          <w:szCs w:val="22"/>
        </w:rPr>
        <w:t xml:space="preserve"> дней оплачивает Подрядчику фактически выполненные работы. </w:t>
      </w:r>
      <w:proofErr w:type="gramStart"/>
      <w:r w:rsidRPr="00CD5CA0">
        <w:rPr>
          <w:sz w:val="22"/>
          <w:szCs w:val="22"/>
        </w:rPr>
        <w:t>В случае если стороны не смогут согласовать физические объемы выполненных работ и/или их стоимость, Заказчик уплачивает Подрядчику стоимость фактически выполненных работ в размере, определенном Ярославской лабораторией судебных экспертиз на основании данных о физических объемах выполненных работ, но, во всяком случае, не более стоимости работ по настоящему договору пропорционально объему выполненных работ.</w:t>
      </w:r>
      <w:proofErr w:type="gramEnd"/>
    </w:p>
    <w:p w:rsidR="00272DF8" w:rsidRPr="00CD5CA0" w:rsidRDefault="00272DF8" w:rsidP="00272DF8">
      <w:pPr>
        <w:ind w:right="125"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 xml:space="preserve">12.9. </w:t>
      </w:r>
      <w:proofErr w:type="gramStart"/>
      <w:r w:rsidRPr="00CD5CA0">
        <w:rPr>
          <w:color w:val="000000"/>
          <w:sz w:val="22"/>
          <w:szCs w:val="22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272DF8" w:rsidRPr="00CD5CA0" w:rsidRDefault="00272DF8" w:rsidP="00272DF8">
      <w:pPr>
        <w:ind w:right="125"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272DF8" w:rsidRPr="00CD5CA0" w:rsidRDefault="00272DF8" w:rsidP="00272DF8">
      <w:pPr>
        <w:ind w:right="125"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D5CA0">
        <w:rPr>
          <w:color w:val="000000"/>
          <w:sz w:val="22"/>
          <w:szCs w:val="22"/>
        </w:rPr>
        <w:t>с даты получения</w:t>
      </w:r>
      <w:proofErr w:type="gramEnd"/>
      <w:r w:rsidRPr="00CD5CA0">
        <w:rPr>
          <w:color w:val="000000"/>
          <w:sz w:val="22"/>
          <w:szCs w:val="22"/>
        </w:rPr>
        <w:t xml:space="preserve"> письменного уведомления.</w:t>
      </w:r>
    </w:p>
    <w:p w:rsidR="00272DF8" w:rsidRPr="00CD5CA0" w:rsidRDefault="00272DF8" w:rsidP="00272DF8">
      <w:pPr>
        <w:ind w:right="125" w:firstLine="348"/>
        <w:jc w:val="both"/>
        <w:rPr>
          <w:color w:val="000000"/>
          <w:sz w:val="22"/>
          <w:szCs w:val="22"/>
        </w:rPr>
      </w:pPr>
      <w:proofErr w:type="gramStart"/>
      <w:r w:rsidRPr="00CD5CA0">
        <w:rPr>
          <w:color w:val="000000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272DF8" w:rsidRPr="00CD5CA0" w:rsidRDefault="00272DF8" w:rsidP="00272DF8">
      <w:pPr>
        <w:widowControl w:val="0"/>
        <w:autoSpaceDE w:val="0"/>
        <w:autoSpaceDN w:val="0"/>
        <w:adjustRightInd w:val="0"/>
        <w:ind w:firstLine="346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CD5CA0">
        <w:rPr>
          <w:color w:val="000000"/>
          <w:sz w:val="22"/>
          <w:szCs w:val="22"/>
        </w:rPr>
        <w:t>был</w:t>
      </w:r>
      <w:proofErr w:type="gramEnd"/>
      <w:r w:rsidRPr="00CD5CA0">
        <w:rPr>
          <w:color w:val="000000"/>
          <w:sz w:val="22"/>
          <w:szCs w:val="22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272DF8" w:rsidRPr="00CD5CA0" w:rsidRDefault="00272DF8" w:rsidP="00272DF8">
      <w:pPr>
        <w:pStyle w:val="2"/>
        <w:ind w:firstLine="346"/>
        <w:rPr>
          <w:iCs/>
          <w:color w:val="000000"/>
          <w:sz w:val="22"/>
          <w:szCs w:val="22"/>
        </w:rPr>
      </w:pPr>
    </w:p>
    <w:p w:rsidR="00272DF8" w:rsidRPr="00CD5CA0" w:rsidRDefault="00272DF8" w:rsidP="00272DF8">
      <w:pPr>
        <w:pStyle w:val="2"/>
        <w:rPr>
          <w:iCs/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Статья 13. Имущественная ответственность</w:t>
      </w:r>
    </w:p>
    <w:p w:rsidR="00272DF8" w:rsidRPr="00CD5CA0" w:rsidRDefault="00272DF8" w:rsidP="00272DF8">
      <w:pPr>
        <w:rPr>
          <w:sz w:val="22"/>
          <w:szCs w:val="22"/>
        </w:rPr>
      </w:pP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 xml:space="preserve">13.1. </w:t>
      </w:r>
      <w:r w:rsidRPr="00CD5CA0">
        <w:rPr>
          <w:sz w:val="22"/>
          <w:szCs w:val="22"/>
        </w:rPr>
        <w:t xml:space="preserve">В случае несвоевременного выполнения Подрядчиком работ по договору он уплачивает Заказчику неустойку в размере 0,1% от стоимости невыполненных работ, но не менее 10 000 руб. в день за каждый день просрочки, а всего не более 10% от стоимости невыполненных работ. </w:t>
      </w:r>
      <w:r w:rsidRPr="00CD5CA0">
        <w:rPr>
          <w:color w:val="000000"/>
          <w:sz w:val="22"/>
          <w:szCs w:val="22"/>
        </w:rPr>
        <w:t>Несвоевременным выполнением работ считается нарушение сроков выполнения  работ (и отдельных этапов работ), предусмотренных п.1.2. договора, приложениями и дополнениями (дополнительными соглашениями) к настоящему Договору.</w:t>
      </w:r>
    </w:p>
    <w:p w:rsidR="00272DF8" w:rsidRPr="00C56BC6" w:rsidRDefault="00272DF8" w:rsidP="00272DF8">
      <w:pPr>
        <w:pStyle w:val="af1"/>
        <w:ind w:firstLine="348"/>
        <w:jc w:val="both"/>
        <w:rPr>
          <w:sz w:val="22"/>
          <w:szCs w:val="22"/>
        </w:rPr>
      </w:pPr>
      <w:r w:rsidRPr="00C56BC6">
        <w:rPr>
          <w:sz w:val="22"/>
          <w:szCs w:val="22"/>
        </w:rPr>
        <w:t xml:space="preserve"> 13.2. В случае расторжения договора по вине Подрядчика, в том числе по основаниям, предусмотренным в п. 12.2. настоящего договора, подрядчик уплачивает Заказчику штраф в размере 20% от стоимости работ по настоящему договору, указанной в п. 2.1. договора (либо соответствующего дополнительного соглашения к договору).</w:t>
      </w:r>
    </w:p>
    <w:p w:rsidR="00272DF8" w:rsidRPr="00CD5CA0" w:rsidRDefault="00272DF8" w:rsidP="00272DF8">
      <w:pPr>
        <w:ind w:firstLine="426"/>
        <w:jc w:val="both"/>
        <w:rPr>
          <w:sz w:val="22"/>
          <w:szCs w:val="22"/>
        </w:rPr>
      </w:pPr>
      <w:r w:rsidRPr="00CD5CA0">
        <w:rPr>
          <w:sz w:val="22"/>
          <w:szCs w:val="22"/>
        </w:rPr>
        <w:lastRenderedPageBreak/>
        <w:t>13.3. В случае неполного или некачественного выполнения работ по договору, в результате чего:</w:t>
      </w:r>
    </w:p>
    <w:p w:rsidR="00272DF8" w:rsidRPr="00CD5CA0" w:rsidRDefault="00272DF8" w:rsidP="00272DF8">
      <w:pPr>
        <w:ind w:firstLine="567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272DF8" w:rsidRPr="00CD5CA0" w:rsidRDefault="00272DF8" w:rsidP="00272DF8">
      <w:pPr>
        <w:ind w:firstLine="567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- либо имел место простой или останов</w:t>
      </w:r>
      <w:r>
        <w:rPr>
          <w:sz w:val="22"/>
          <w:szCs w:val="22"/>
        </w:rPr>
        <w:t>ка</w:t>
      </w:r>
      <w:r w:rsidRPr="00CD5CA0">
        <w:rPr>
          <w:sz w:val="22"/>
          <w:szCs w:val="22"/>
        </w:rPr>
        <w:t xml:space="preserve"> объекта, или авария, или инцидент, или производственная неполадка,</w:t>
      </w:r>
    </w:p>
    <w:p w:rsidR="00272DF8" w:rsidRPr="00CD5CA0" w:rsidRDefault="00272DF8" w:rsidP="00272DF8">
      <w:pPr>
        <w:ind w:firstLine="567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</w:t>
      </w:r>
      <w:r>
        <w:rPr>
          <w:sz w:val="22"/>
          <w:szCs w:val="22"/>
        </w:rPr>
        <w:t>ь простоя или останова объекта</w:t>
      </w:r>
      <w:r w:rsidRPr="00CD5CA0">
        <w:rPr>
          <w:sz w:val="22"/>
          <w:szCs w:val="22"/>
        </w:rPr>
        <w:t>.</w:t>
      </w:r>
    </w:p>
    <w:p w:rsidR="00272DF8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13.4.</w:t>
      </w:r>
      <w:r w:rsidRPr="003F3FAF">
        <w:rPr>
          <w:color w:val="000000"/>
          <w:sz w:val="22"/>
          <w:szCs w:val="22"/>
        </w:rPr>
        <w:t xml:space="preserve"> </w:t>
      </w:r>
      <w:r w:rsidRPr="00A775C6">
        <w:rPr>
          <w:color w:val="000000"/>
          <w:sz w:val="22"/>
          <w:szCs w:val="22"/>
        </w:rPr>
        <w:t>В случае</w:t>
      </w:r>
      <w:proofErr w:type="gramStart"/>
      <w:r w:rsidRPr="00A775C6">
        <w:rPr>
          <w:color w:val="000000"/>
          <w:sz w:val="22"/>
          <w:szCs w:val="22"/>
        </w:rPr>
        <w:t>,</w:t>
      </w:r>
      <w:proofErr w:type="gramEnd"/>
      <w:r w:rsidRPr="00A775C6">
        <w:rPr>
          <w:color w:val="000000"/>
          <w:sz w:val="22"/>
          <w:szCs w:val="22"/>
        </w:rPr>
        <w:t xml:space="preserve"> если Подрядчик в нарушение требований абзаца четвертого пункта 4.2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расходы.</w:t>
      </w:r>
    </w:p>
    <w:p w:rsidR="00272DF8" w:rsidRPr="00CD5CA0" w:rsidRDefault="00272DF8" w:rsidP="00272DF8">
      <w:pPr>
        <w:ind w:firstLine="348"/>
        <w:jc w:val="both"/>
        <w:rPr>
          <w:sz w:val="22"/>
          <w:szCs w:val="22"/>
        </w:rPr>
      </w:pPr>
      <w:r w:rsidRPr="00CD5CA0">
        <w:rPr>
          <w:color w:val="000000"/>
          <w:sz w:val="22"/>
          <w:szCs w:val="22"/>
        </w:rPr>
        <w:t>13.</w:t>
      </w:r>
      <w:r>
        <w:rPr>
          <w:color w:val="000000"/>
          <w:sz w:val="22"/>
          <w:szCs w:val="22"/>
        </w:rPr>
        <w:t>5</w:t>
      </w:r>
      <w:r w:rsidRPr="00CD5CA0">
        <w:rPr>
          <w:color w:val="000000"/>
          <w:sz w:val="22"/>
          <w:szCs w:val="22"/>
        </w:rPr>
        <w:t xml:space="preserve">. </w:t>
      </w:r>
      <w:r w:rsidRPr="00CD5CA0">
        <w:rPr>
          <w:sz w:val="22"/>
          <w:szCs w:val="22"/>
        </w:rPr>
        <w:t>За несвоевременный возврат Подрядчиком неотработанной части аванса он уплачивает Заказчику пеню в размере 0,1% от неотработанной части аванса за каждый день просрочки.</w:t>
      </w:r>
    </w:p>
    <w:p w:rsidR="00272DF8" w:rsidRPr="003E6AA5" w:rsidRDefault="00272DF8" w:rsidP="00272DF8">
      <w:pPr>
        <w:ind w:firstLine="426"/>
        <w:jc w:val="both"/>
        <w:rPr>
          <w:sz w:val="22"/>
          <w:szCs w:val="22"/>
        </w:rPr>
      </w:pPr>
      <w:r w:rsidRPr="003E6AA5">
        <w:rPr>
          <w:sz w:val="22"/>
          <w:szCs w:val="22"/>
        </w:rPr>
        <w:t>13.6. За задержку расчетов за выполненные работы Заказчик уплачивает Подрядчику неустойку в размере 0,1% за каждый день просрочки от стоимости подлежащих оплате и неоплаченных работ, но не более 10% от просроченной  суммы.</w:t>
      </w:r>
    </w:p>
    <w:p w:rsidR="00272DF8" w:rsidRPr="00CD5CA0" w:rsidRDefault="00272DF8" w:rsidP="00272DF8">
      <w:pPr>
        <w:pStyle w:val="24"/>
        <w:spacing w:after="0" w:line="240" w:lineRule="auto"/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13.</w:t>
      </w:r>
      <w:r>
        <w:rPr>
          <w:color w:val="000000"/>
          <w:sz w:val="22"/>
          <w:szCs w:val="22"/>
        </w:rPr>
        <w:t>7</w:t>
      </w:r>
      <w:r w:rsidRPr="00CD5CA0">
        <w:rPr>
          <w:color w:val="000000"/>
          <w:sz w:val="22"/>
          <w:szCs w:val="22"/>
        </w:rPr>
        <w:t xml:space="preserve">. </w:t>
      </w:r>
      <w:r w:rsidRPr="00CD5CA0">
        <w:rPr>
          <w:sz w:val="22"/>
          <w:szCs w:val="22"/>
        </w:rPr>
        <w:t xml:space="preserve">Подрядчик уплачивает предусмотренные настоящим разделом </w:t>
      </w:r>
      <w:r>
        <w:rPr>
          <w:sz w:val="22"/>
          <w:szCs w:val="22"/>
        </w:rPr>
        <w:t>неустойки</w:t>
      </w:r>
      <w:r w:rsidRPr="00CD5CA0">
        <w:rPr>
          <w:sz w:val="22"/>
          <w:szCs w:val="22"/>
        </w:rPr>
        <w:t xml:space="preserve"> не позднее 5 рабочих дней </w:t>
      </w:r>
      <w:proofErr w:type="gramStart"/>
      <w:r w:rsidRPr="00CD5CA0">
        <w:rPr>
          <w:sz w:val="22"/>
          <w:szCs w:val="22"/>
        </w:rPr>
        <w:t>с даты получения</w:t>
      </w:r>
      <w:proofErr w:type="gramEnd"/>
      <w:r w:rsidRPr="00CD5CA0">
        <w:rPr>
          <w:sz w:val="22"/>
          <w:szCs w:val="22"/>
        </w:rPr>
        <w:t xml:space="preserve"> требования Заказчика.</w:t>
      </w:r>
    </w:p>
    <w:p w:rsidR="00272DF8" w:rsidRPr="00CD5CA0" w:rsidRDefault="00272DF8" w:rsidP="00272DF8">
      <w:pPr>
        <w:ind w:firstLine="348"/>
        <w:jc w:val="both"/>
        <w:rPr>
          <w:b/>
          <w:i/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13.</w:t>
      </w:r>
      <w:r>
        <w:rPr>
          <w:color w:val="000000"/>
          <w:sz w:val="22"/>
          <w:szCs w:val="22"/>
        </w:rPr>
        <w:t>8</w:t>
      </w:r>
      <w:r w:rsidRPr="00CD5CA0">
        <w:rPr>
          <w:color w:val="000000"/>
          <w:sz w:val="22"/>
          <w:szCs w:val="22"/>
        </w:rPr>
        <w:t>. Ущерб, нанесенный третьему лицу в результате строительства объекта по вине Подрядчика или Заказчика, компенсируется виновной стороной.</w:t>
      </w:r>
    </w:p>
    <w:p w:rsidR="00272DF8" w:rsidRPr="00CD5CA0" w:rsidRDefault="00272DF8" w:rsidP="00272DF8">
      <w:pPr>
        <w:pStyle w:val="24"/>
        <w:spacing w:after="0" w:line="240" w:lineRule="auto"/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13.</w:t>
      </w:r>
      <w:r>
        <w:rPr>
          <w:color w:val="000000"/>
          <w:sz w:val="22"/>
          <w:szCs w:val="22"/>
        </w:rPr>
        <w:t>9</w:t>
      </w:r>
      <w:r w:rsidRPr="00CD5CA0">
        <w:rPr>
          <w:color w:val="000000"/>
          <w:sz w:val="22"/>
          <w:szCs w:val="22"/>
        </w:rPr>
        <w:t>. Спорные вопросы, возникающие в ходе исполнения настоящего Договора, разрешаются Заказчиком и Подрядчиком путем переговоров. Если Заказчик и Подрядчик не могут прийти к соглашению, все споры и разногласия представляются на рассмотрение Арбитражного суда  Ярославской области.</w:t>
      </w:r>
    </w:p>
    <w:p w:rsidR="00272DF8" w:rsidRPr="00CD5CA0" w:rsidRDefault="00272DF8" w:rsidP="00272DF8">
      <w:pPr>
        <w:pStyle w:val="24"/>
        <w:spacing w:after="0" w:line="240" w:lineRule="auto"/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13.1</w:t>
      </w:r>
      <w:r>
        <w:rPr>
          <w:color w:val="000000"/>
          <w:sz w:val="22"/>
          <w:szCs w:val="22"/>
        </w:rPr>
        <w:t>0</w:t>
      </w:r>
      <w:r w:rsidRPr="00CD5CA0">
        <w:rPr>
          <w:color w:val="000000"/>
          <w:sz w:val="22"/>
          <w:szCs w:val="22"/>
        </w:rPr>
        <w:t>. Во всех случаях при решении вопросов, связанных с выполнением  условий настоящего Договора, Стороны руководствуются действующим законодательством Российской Федерации.</w:t>
      </w:r>
    </w:p>
    <w:p w:rsidR="00272DF8" w:rsidRPr="00CD5CA0" w:rsidRDefault="00272DF8" w:rsidP="00272DF8">
      <w:pPr>
        <w:shd w:val="clear" w:color="auto" w:fill="FFFFFF"/>
        <w:ind w:firstLine="340"/>
        <w:jc w:val="both"/>
        <w:rPr>
          <w:b/>
          <w:color w:val="000000"/>
          <w:sz w:val="22"/>
          <w:szCs w:val="22"/>
        </w:rPr>
      </w:pPr>
    </w:p>
    <w:p w:rsidR="00272DF8" w:rsidRDefault="00272DF8" w:rsidP="00272DF8">
      <w:pPr>
        <w:shd w:val="clear" w:color="auto" w:fill="FFFFFF"/>
        <w:tabs>
          <w:tab w:val="left" w:pos="1843"/>
        </w:tabs>
        <w:ind w:firstLine="340"/>
        <w:jc w:val="both"/>
        <w:rPr>
          <w:bCs/>
          <w:color w:val="000000"/>
          <w:sz w:val="22"/>
          <w:szCs w:val="22"/>
        </w:rPr>
      </w:pPr>
      <w:r w:rsidRPr="00CD5CA0">
        <w:rPr>
          <w:b/>
          <w:color w:val="000000"/>
          <w:sz w:val="22"/>
          <w:szCs w:val="22"/>
        </w:rPr>
        <w:t xml:space="preserve">Приложения: </w:t>
      </w:r>
      <w:r>
        <w:rPr>
          <w:b/>
          <w:color w:val="000000"/>
          <w:sz w:val="22"/>
          <w:szCs w:val="22"/>
        </w:rPr>
        <w:tab/>
      </w:r>
      <w:r w:rsidRPr="00CD5CA0">
        <w:rPr>
          <w:bCs/>
          <w:color w:val="000000"/>
          <w:sz w:val="22"/>
          <w:szCs w:val="22"/>
        </w:rPr>
        <w:t xml:space="preserve">1. </w:t>
      </w:r>
      <w:r>
        <w:rPr>
          <w:bCs/>
          <w:color w:val="000000"/>
          <w:sz w:val="22"/>
          <w:szCs w:val="22"/>
        </w:rPr>
        <w:t>Техническое задание;</w:t>
      </w:r>
    </w:p>
    <w:p w:rsidR="00272DF8" w:rsidRPr="00CD5CA0" w:rsidRDefault="00272DF8" w:rsidP="00272DF8">
      <w:pPr>
        <w:shd w:val="clear" w:color="auto" w:fill="FFFFFF"/>
        <w:tabs>
          <w:tab w:val="left" w:pos="1843"/>
        </w:tabs>
        <w:jc w:val="both"/>
        <w:rPr>
          <w:color w:val="000000"/>
          <w:spacing w:val="-14"/>
          <w:sz w:val="22"/>
          <w:szCs w:val="22"/>
        </w:rPr>
      </w:pPr>
      <w:r>
        <w:rPr>
          <w:color w:val="000000"/>
          <w:spacing w:val="-14"/>
          <w:sz w:val="22"/>
          <w:szCs w:val="22"/>
        </w:rPr>
        <w:tab/>
        <w:t xml:space="preserve">2.  </w:t>
      </w:r>
      <w:r w:rsidRPr="00CD5CA0">
        <w:rPr>
          <w:color w:val="000000"/>
          <w:spacing w:val="-14"/>
          <w:sz w:val="22"/>
          <w:szCs w:val="22"/>
        </w:rPr>
        <w:t>Протокол  согласования договорной  цены.</w:t>
      </w:r>
    </w:p>
    <w:p w:rsidR="00272DF8" w:rsidRDefault="00272DF8" w:rsidP="00272DF8">
      <w:pPr>
        <w:shd w:val="clear" w:color="auto" w:fill="FFFFFF"/>
        <w:ind w:left="708" w:firstLine="708"/>
        <w:jc w:val="both"/>
        <w:rPr>
          <w:color w:val="000000"/>
          <w:spacing w:val="-14"/>
          <w:sz w:val="22"/>
          <w:szCs w:val="22"/>
        </w:rPr>
      </w:pPr>
    </w:p>
    <w:p w:rsidR="00272DF8" w:rsidRDefault="00272DF8" w:rsidP="00272DF8">
      <w:pPr>
        <w:pStyle w:val="a5"/>
        <w:tabs>
          <w:tab w:val="clear" w:pos="4677"/>
          <w:tab w:val="clear" w:pos="9355"/>
          <w:tab w:val="left" w:pos="284"/>
        </w:tabs>
        <w:suppressAutoHyphens/>
        <w:rPr>
          <w:color w:val="000000"/>
          <w:spacing w:val="-14"/>
          <w:sz w:val="22"/>
          <w:szCs w:val="22"/>
        </w:rPr>
      </w:pPr>
    </w:p>
    <w:p w:rsidR="00272DF8" w:rsidRPr="00423FAA" w:rsidRDefault="00272DF8" w:rsidP="00272DF8">
      <w:pPr>
        <w:pStyle w:val="a5"/>
        <w:tabs>
          <w:tab w:val="clear" w:pos="4677"/>
          <w:tab w:val="clear" w:pos="9355"/>
          <w:tab w:val="left" w:pos="284"/>
        </w:tabs>
        <w:suppressAutoHyphens/>
        <w:jc w:val="center"/>
        <w:rPr>
          <w:b/>
          <w:color w:val="000000"/>
          <w:spacing w:val="-14"/>
          <w:sz w:val="22"/>
          <w:szCs w:val="22"/>
        </w:rPr>
      </w:pPr>
      <w:r w:rsidRPr="00423FAA">
        <w:rPr>
          <w:b/>
          <w:sz w:val="23"/>
          <w:szCs w:val="23"/>
        </w:rPr>
        <w:t>Адреса и реквизиты сторон</w:t>
      </w:r>
    </w:p>
    <w:p w:rsidR="00272DF8" w:rsidRPr="00423FAA" w:rsidRDefault="00272DF8" w:rsidP="00272DF8">
      <w:pPr>
        <w:shd w:val="clear" w:color="auto" w:fill="FFFFFF"/>
        <w:ind w:left="708" w:firstLine="708"/>
        <w:jc w:val="both"/>
        <w:rPr>
          <w:color w:val="000000"/>
          <w:spacing w:val="-14"/>
          <w:sz w:val="22"/>
          <w:szCs w:val="22"/>
        </w:rPr>
      </w:pPr>
    </w:p>
    <w:p w:rsidR="00272DF8" w:rsidRPr="00423FAA" w:rsidRDefault="00272DF8" w:rsidP="00272DF8">
      <w:pPr>
        <w:shd w:val="clear" w:color="auto" w:fill="FFFFFF"/>
        <w:ind w:left="708" w:firstLine="708"/>
        <w:jc w:val="both"/>
        <w:rPr>
          <w:color w:val="000000"/>
          <w:spacing w:val="-14"/>
          <w:sz w:val="22"/>
          <w:szCs w:val="22"/>
        </w:rPr>
      </w:pPr>
    </w:p>
    <w:p w:rsidR="00272DF8" w:rsidRDefault="00272DF8" w:rsidP="00272DF8">
      <w:pPr>
        <w:rPr>
          <w:sz w:val="23"/>
          <w:szCs w:val="23"/>
        </w:rPr>
      </w:pPr>
    </w:p>
    <w:p w:rsidR="00272DF8" w:rsidRPr="00423FAA" w:rsidRDefault="007B60D7" w:rsidP="00272DF8">
      <w:pPr>
        <w:rPr>
          <w:sz w:val="23"/>
          <w:szCs w:val="23"/>
        </w:rPr>
      </w:pPr>
      <w:r>
        <w:rPr>
          <w:sz w:val="23"/>
          <w:szCs w:val="23"/>
          <w:lang w:eastAsia="ar-SA"/>
        </w:rPr>
        <w:pict>
          <v:shape id="_x0000_s1030" type="#_x0000_t202" style="position:absolute;margin-left:54.9pt;margin-top:17.75pt;width:506.7pt;height:152.1pt;z-index:251660288;mso-position-horizontal-relative:page" stroked="f">
            <v:fill opacity="0" color2="black"/>
            <v:textbox style="mso-next-textbox:#_x0000_s1030" inset="0,0,0,0">
              <w:txbxContent>
                <w:tbl>
                  <w:tblPr>
                    <w:tblW w:w="0" w:type="auto"/>
                    <w:tblInd w:w="392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786"/>
                    <w:gridCol w:w="4853"/>
                  </w:tblGrid>
                  <w:tr w:rsidR="00272DF8" w:rsidRPr="00F84D66" w:rsidTr="00F84D66">
                    <w:trPr>
                      <w:trHeight w:val="360"/>
                    </w:trPr>
                    <w:tc>
                      <w:tcPr>
                        <w:tcW w:w="4786" w:type="dxa"/>
                      </w:tcPr>
                      <w:p w:rsidR="00272DF8" w:rsidRPr="00CB32C2" w:rsidRDefault="00860201" w:rsidP="00CD5FC2">
                        <w:pPr>
                          <w:ind w:left="-720" w:firstLine="720"/>
                        </w:pPr>
                        <w:r>
                          <w:rPr>
                            <w:sz w:val="22"/>
                            <w:szCs w:val="22"/>
                          </w:rPr>
                          <w:t>ООО "СП "ЯНОС</w:t>
                        </w:r>
                        <w:r w:rsidR="00272DF8" w:rsidRPr="00CB32C2">
                          <w:rPr>
                            <w:sz w:val="22"/>
                            <w:szCs w:val="22"/>
                          </w:rPr>
                          <w:t>"</w:t>
                        </w:r>
                      </w:p>
                      <w:p w:rsidR="00272DF8" w:rsidRDefault="00860201" w:rsidP="00CD5FC2">
                        <w:pPr>
                          <w:ind w:left="-720" w:firstLine="720"/>
                        </w:pPr>
                        <w:r>
                          <w:rPr>
                            <w:sz w:val="22"/>
                            <w:szCs w:val="22"/>
                          </w:rPr>
                          <w:t>150522,  Ярославская обл., Ярославский р-он,</w:t>
                        </w:r>
                      </w:p>
                      <w:p w:rsidR="00860201" w:rsidRDefault="00860201" w:rsidP="00CD5FC2">
                        <w:pPr>
                          <w:ind w:left="-720" w:firstLine="720"/>
                        </w:pPr>
                        <w:proofErr w:type="gramStart"/>
                        <w:r>
                          <w:rPr>
                            <w:sz w:val="22"/>
                            <w:szCs w:val="22"/>
                          </w:rPr>
                          <w:t>п</w:t>
                        </w:r>
                        <w:proofErr w:type="gramEnd"/>
                        <w:r>
                          <w:rPr>
                            <w:sz w:val="22"/>
                            <w:szCs w:val="22"/>
                          </w:rPr>
                          <w:t xml:space="preserve">/о Красные Ткачи, санаторий-профилакторий </w:t>
                        </w:r>
                      </w:p>
                      <w:p w:rsidR="00860201" w:rsidRPr="00CB32C2" w:rsidRDefault="00860201" w:rsidP="00CD5FC2">
                        <w:pPr>
                          <w:ind w:left="-720" w:firstLine="720"/>
                        </w:pPr>
                        <w:r>
                          <w:rPr>
                            <w:sz w:val="22"/>
                            <w:szCs w:val="22"/>
                          </w:rPr>
                          <w:t>«ЯНОС»</w:t>
                        </w:r>
                        <w:proofErr w:type="gramStart"/>
                        <w:r>
                          <w:rPr>
                            <w:sz w:val="22"/>
                            <w:szCs w:val="22"/>
                          </w:rPr>
                          <w:t xml:space="preserve"> ,</w:t>
                        </w:r>
                        <w:proofErr w:type="gramEnd"/>
                        <w:r>
                          <w:rPr>
                            <w:sz w:val="22"/>
                            <w:szCs w:val="22"/>
                          </w:rPr>
                          <w:t>дом 1</w:t>
                        </w:r>
                      </w:p>
                      <w:p w:rsidR="00272DF8" w:rsidRPr="00CB32C2" w:rsidRDefault="00925A81" w:rsidP="00CD5FC2">
                        <w:pPr>
                          <w:ind w:left="-720" w:firstLine="720"/>
                        </w:pPr>
                        <w:proofErr w:type="gramStart"/>
                        <w:r>
                          <w:rPr>
                            <w:sz w:val="22"/>
                            <w:szCs w:val="22"/>
                          </w:rPr>
                          <w:t>Р</w:t>
                        </w:r>
                        <w:proofErr w:type="gramEnd"/>
                        <w:r>
                          <w:rPr>
                            <w:sz w:val="22"/>
                            <w:szCs w:val="22"/>
                          </w:rPr>
                          <w:t>/счет 4070281040200109</w:t>
                        </w:r>
                        <w:r w:rsidR="00272DF8" w:rsidRPr="00CB32C2">
                          <w:rPr>
                            <w:sz w:val="22"/>
                            <w:szCs w:val="22"/>
                          </w:rPr>
                          <w:t>9190</w:t>
                        </w:r>
                      </w:p>
                      <w:p w:rsidR="00272DF8" w:rsidRPr="00CB32C2" w:rsidRDefault="00272DF8" w:rsidP="00CD5FC2">
                        <w:pPr>
                          <w:ind w:left="-720" w:firstLine="720"/>
                        </w:pPr>
                        <w:r w:rsidRPr="00CB32C2">
                          <w:rPr>
                            <w:sz w:val="22"/>
                            <w:szCs w:val="22"/>
                          </w:rPr>
                          <w:t xml:space="preserve">Филиал АКБ </w:t>
                        </w:r>
                        <w:proofErr w:type="spellStart"/>
                        <w:r w:rsidRPr="00CB32C2">
                          <w:rPr>
                            <w:sz w:val="22"/>
                            <w:szCs w:val="22"/>
                          </w:rPr>
                          <w:t>Еврофинанс</w:t>
                        </w:r>
                        <w:proofErr w:type="spellEnd"/>
                      </w:p>
                      <w:p w:rsidR="00272DF8" w:rsidRPr="00CB32C2" w:rsidRDefault="00272DF8" w:rsidP="00CD5FC2">
                        <w:pPr>
                          <w:ind w:left="-720" w:firstLine="720"/>
                        </w:pPr>
                        <w:proofErr w:type="spellStart"/>
                        <w:r w:rsidRPr="00CB32C2">
                          <w:rPr>
                            <w:sz w:val="22"/>
                            <w:szCs w:val="22"/>
                          </w:rPr>
                          <w:t>Моснарбанк</w:t>
                        </w:r>
                        <w:proofErr w:type="spellEnd"/>
                        <w:r w:rsidRPr="00CB32C2">
                          <w:rPr>
                            <w:sz w:val="22"/>
                            <w:szCs w:val="22"/>
                          </w:rPr>
                          <w:t>, Ярославль  г. Ярославль</w:t>
                        </w:r>
                      </w:p>
                      <w:p w:rsidR="00272DF8" w:rsidRPr="00CB32C2" w:rsidRDefault="00925A81" w:rsidP="00CD5FC2">
                        <w:pPr>
                          <w:ind w:left="-720" w:firstLine="720"/>
                        </w:pPr>
                        <w:r>
                          <w:rPr>
                            <w:sz w:val="22"/>
                            <w:szCs w:val="22"/>
                          </w:rPr>
                          <w:t>ИНН 7627025663</w:t>
                        </w:r>
                        <w:r w:rsidR="00272DF8" w:rsidRPr="00CB32C2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КПП 7627</w:t>
                        </w:r>
                        <w:r w:rsidR="00272DF8" w:rsidRPr="00CB32C2">
                          <w:rPr>
                            <w:sz w:val="22"/>
                            <w:szCs w:val="22"/>
                          </w:rPr>
                          <w:t>01001</w:t>
                        </w:r>
                      </w:p>
                      <w:p w:rsidR="00272DF8" w:rsidRPr="00CB32C2" w:rsidRDefault="00272DF8" w:rsidP="00CD5FC2">
                        <w:pPr>
                          <w:ind w:left="-720" w:firstLine="720"/>
                        </w:pPr>
                        <w:proofErr w:type="gramStart"/>
                        <w:r w:rsidRPr="00CB32C2">
                          <w:rPr>
                            <w:sz w:val="22"/>
                            <w:szCs w:val="22"/>
                          </w:rPr>
                          <w:t>К</w:t>
                        </w:r>
                        <w:proofErr w:type="gramEnd"/>
                        <w:r w:rsidRPr="00CB32C2">
                          <w:rPr>
                            <w:sz w:val="22"/>
                            <w:szCs w:val="22"/>
                          </w:rPr>
                          <w:t>/счет 30101810300000000731</w:t>
                        </w:r>
                      </w:p>
                      <w:p w:rsidR="00272DF8" w:rsidRPr="00CB32C2" w:rsidRDefault="00272DF8" w:rsidP="00CD5FC2">
                        <w:pPr>
                          <w:ind w:left="-720" w:firstLine="720"/>
                        </w:pPr>
                        <w:r w:rsidRPr="00CB32C2">
                          <w:rPr>
                            <w:sz w:val="22"/>
                            <w:szCs w:val="22"/>
                          </w:rPr>
                          <w:t>БИК 047888731</w:t>
                        </w:r>
                      </w:p>
                      <w:p w:rsidR="00272DF8" w:rsidRPr="00CB32C2" w:rsidRDefault="00925A81" w:rsidP="00CD5FC2">
                        <w:pPr>
                          <w:ind w:left="-720" w:firstLine="720"/>
                        </w:pPr>
                        <w:r>
                          <w:rPr>
                            <w:sz w:val="22"/>
                            <w:szCs w:val="22"/>
                          </w:rPr>
                          <w:t>ОКПО 49409137</w:t>
                        </w:r>
                      </w:p>
                      <w:p w:rsidR="00272DF8" w:rsidRPr="00CB32C2" w:rsidRDefault="00925A81" w:rsidP="00CD5FC2">
                        <w:pPr>
                          <w:ind w:left="-720" w:firstLine="720"/>
                        </w:pPr>
                        <w:r>
                          <w:rPr>
                            <w:sz w:val="22"/>
                            <w:szCs w:val="22"/>
                          </w:rPr>
                          <w:t>ОГРН 103760261010</w:t>
                        </w:r>
                        <w:r w:rsidR="00272DF8" w:rsidRPr="00CB32C2">
                          <w:rPr>
                            <w:sz w:val="22"/>
                            <w:szCs w:val="22"/>
                          </w:rPr>
                          <w:t>0</w:t>
                        </w:r>
                      </w:p>
                      <w:p w:rsidR="00272DF8" w:rsidRPr="00423FAA" w:rsidRDefault="00272DF8">
                        <w:pPr>
                          <w:snapToGrid w:val="0"/>
                          <w:rPr>
                            <w:sz w:val="23"/>
                            <w:szCs w:val="23"/>
                          </w:rPr>
                        </w:pPr>
                        <w:r w:rsidRPr="00CB32C2">
                          <w:rPr>
                            <w:sz w:val="22"/>
                            <w:szCs w:val="22"/>
                          </w:rPr>
                          <w:t>Тел/факс: (4852)31-02-15</w:t>
                        </w:r>
                      </w:p>
                    </w:tc>
                    <w:tc>
                      <w:tcPr>
                        <w:tcW w:w="4853" w:type="dxa"/>
                      </w:tcPr>
                      <w:p w:rsidR="00272DF8" w:rsidRPr="00F84D66" w:rsidRDefault="00272DF8" w:rsidP="00272DF8">
                        <w:pPr>
                          <w:snapToGrid w:val="0"/>
                          <w:rPr>
                            <w:sz w:val="23"/>
                            <w:szCs w:val="23"/>
                          </w:rPr>
                        </w:pPr>
                      </w:p>
                    </w:tc>
                  </w:tr>
                </w:tbl>
                <w:p w:rsidR="00272DF8" w:rsidRPr="00F84D66" w:rsidRDefault="00272DF8" w:rsidP="00272DF8">
                  <w:r w:rsidRPr="00F84D66">
                    <w:t xml:space="preserve"> </w:t>
                  </w:r>
                </w:p>
              </w:txbxContent>
            </v:textbox>
            <w10:wrap type="square" side="largest" anchorx="page"/>
          </v:shape>
        </w:pict>
      </w:r>
      <w:r w:rsidR="00272DF8" w:rsidRPr="00423FAA">
        <w:rPr>
          <w:sz w:val="23"/>
          <w:szCs w:val="23"/>
        </w:rPr>
        <w:t>ЗАКАЗЧИК</w:t>
      </w:r>
      <w:r w:rsidR="00272DF8" w:rsidRPr="00423FAA">
        <w:rPr>
          <w:sz w:val="23"/>
          <w:szCs w:val="23"/>
        </w:rPr>
        <w:tab/>
      </w:r>
      <w:r w:rsidR="00272DF8" w:rsidRPr="00423FAA">
        <w:rPr>
          <w:sz w:val="23"/>
          <w:szCs w:val="23"/>
        </w:rPr>
        <w:tab/>
      </w:r>
      <w:r w:rsidR="00272DF8" w:rsidRPr="00423FAA">
        <w:rPr>
          <w:sz w:val="23"/>
          <w:szCs w:val="23"/>
        </w:rPr>
        <w:tab/>
      </w:r>
      <w:r w:rsidR="00272DF8" w:rsidRPr="00423FAA">
        <w:rPr>
          <w:sz w:val="23"/>
          <w:szCs w:val="23"/>
        </w:rPr>
        <w:tab/>
      </w:r>
      <w:r w:rsidR="00272DF8" w:rsidRPr="00423FAA">
        <w:rPr>
          <w:sz w:val="23"/>
          <w:szCs w:val="23"/>
        </w:rPr>
        <w:tab/>
      </w:r>
      <w:r w:rsidR="00272DF8" w:rsidRPr="00423FAA">
        <w:rPr>
          <w:sz w:val="23"/>
          <w:szCs w:val="23"/>
        </w:rPr>
        <w:tab/>
        <w:t>ПОДРЯДЧИК</w:t>
      </w:r>
    </w:p>
    <w:p w:rsidR="00272DF8" w:rsidRPr="00423FAA" w:rsidRDefault="00272DF8" w:rsidP="00272DF8">
      <w:pPr>
        <w:rPr>
          <w:sz w:val="23"/>
          <w:szCs w:val="23"/>
        </w:rPr>
      </w:pPr>
    </w:p>
    <w:p w:rsidR="00272DF8" w:rsidRDefault="00272DF8" w:rsidP="00272DF8">
      <w:pPr>
        <w:rPr>
          <w:sz w:val="23"/>
          <w:szCs w:val="23"/>
        </w:rPr>
      </w:pPr>
    </w:p>
    <w:p w:rsidR="00272DF8" w:rsidRPr="00412B3A" w:rsidRDefault="00272DF8" w:rsidP="00272DF8">
      <w:pPr>
        <w:rPr>
          <w:sz w:val="23"/>
          <w:szCs w:val="23"/>
        </w:rPr>
      </w:pPr>
      <w:r>
        <w:rPr>
          <w:sz w:val="23"/>
          <w:szCs w:val="23"/>
        </w:rPr>
        <w:t>Директ</w:t>
      </w:r>
      <w:r w:rsidR="00925A81">
        <w:rPr>
          <w:sz w:val="23"/>
          <w:szCs w:val="23"/>
        </w:rPr>
        <w:t xml:space="preserve">ор                             </w:t>
      </w:r>
      <w:proofErr w:type="spellStart"/>
      <w:r w:rsidR="00925A81">
        <w:rPr>
          <w:sz w:val="23"/>
          <w:szCs w:val="23"/>
        </w:rPr>
        <w:t>А.И.Клочих</w:t>
      </w:r>
      <w:r>
        <w:rPr>
          <w:sz w:val="23"/>
          <w:szCs w:val="23"/>
        </w:rPr>
        <w:t>ин</w:t>
      </w:r>
      <w:proofErr w:type="spellEnd"/>
      <w:r>
        <w:rPr>
          <w:sz w:val="23"/>
          <w:szCs w:val="23"/>
        </w:rPr>
        <w:t xml:space="preserve">                Директор </w:t>
      </w:r>
      <w:r w:rsidRPr="00412B3A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                               </w:t>
      </w:r>
    </w:p>
    <w:p w:rsidR="00272DF8" w:rsidRPr="00127911" w:rsidRDefault="00272DF8" w:rsidP="00272DF8">
      <w:pPr>
        <w:rPr>
          <w:b/>
          <w:i/>
          <w:color w:val="000000"/>
          <w:spacing w:val="-14"/>
          <w:sz w:val="22"/>
          <w:szCs w:val="22"/>
        </w:rPr>
      </w:pPr>
      <w:r w:rsidRPr="00412B3A">
        <w:rPr>
          <w:sz w:val="23"/>
          <w:szCs w:val="23"/>
        </w:rPr>
        <w:t>М.П.</w:t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  <w:t xml:space="preserve"> М.П.</w:t>
      </w:r>
    </w:p>
    <w:p w:rsidR="00F63D0B" w:rsidRDefault="00F63D0B" w:rsidP="00272DF8">
      <w:pPr>
        <w:pStyle w:val="af3"/>
        <w:rPr>
          <w:rFonts w:ascii="Arial" w:hAnsi="Arial" w:cs="Arial"/>
          <w:b w:val="0"/>
          <w:color w:val="FF0000"/>
          <w:sz w:val="22"/>
          <w:szCs w:val="22"/>
        </w:rPr>
      </w:pPr>
    </w:p>
    <w:sectPr w:rsidR="00F63D0B" w:rsidSect="000C5A2E">
      <w:headerReference w:type="default" r:id="rId15"/>
      <w:pgSz w:w="11906" w:h="16838"/>
      <w:pgMar w:top="426" w:right="850" w:bottom="426" w:left="1276" w:header="428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4D9" w:rsidRDefault="004654D9" w:rsidP="008D7465">
      <w:r>
        <w:separator/>
      </w:r>
    </w:p>
  </w:endnote>
  <w:endnote w:type="continuationSeparator" w:id="0">
    <w:p w:rsidR="004654D9" w:rsidRDefault="004654D9" w:rsidP="008D7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CC"/>
    <w:family w:val="auto"/>
    <w:pitch w:val="default"/>
  </w:font>
  <w:font w:name="OpenSymbol">
    <w:altName w:val="Arial Unicode MS"/>
    <w:panose1 w:val="05010000000000000000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NTTimes/Cyrillic">
    <w:altName w:val="MS PMincho"/>
    <w:charset w:val="8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2CA" w:rsidRDefault="008F0876" w:rsidP="001216C4">
    <w:pPr>
      <w:pStyle w:val="a3"/>
      <w:jc w:val="right"/>
    </w:pPr>
    <w:r>
      <w:fldChar w:fldCharType="begin"/>
    </w:r>
    <w:r w:rsidR="008F124E">
      <w:instrText>PAGE   \* MERGEFORMAT</w:instrText>
    </w:r>
    <w:r>
      <w:fldChar w:fldCharType="separate"/>
    </w:r>
    <w:r w:rsidR="007B60D7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4D9" w:rsidRDefault="004654D9" w:rsidP="008D7465">
      <w:r>
        <w:separator/>
      </w:r>
    </w:p>
  </w:footnote>
  <w:footnote w:type="continuationSeparator" w:id="0">
    <w:p w:rsidR="004654D9" w:rsidRDefault="004654D9" w:rsidP="008D74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2CA" w:rsidRDefault="00B322CA">
    <w:pPr>
      <w:pStyle w:val="a5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197" w:rsidRDefault="00D04197">
    <w:pPr>
      <w:pStyle w:val="a5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9">
    <w:nsid w:val="0000000A"/>
    <w:multiLevelType w:val="multilevel"/>
    <w:tmpl w:val="0000000A"/>
    <w:name w:val="WW8Num10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2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4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7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3463C3A"/>
    <w:multiLevelType w:val="hybridMultilevel"/>
    <w:tmpl w:val="E4DEB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4507D68"/>
    <w:multiLevelType w:val="hybridMultilevel"/>
    <w:tmpl w:val="C5221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4FD656E"/>
    <w:multiLevelType w:val="multilevel"/>
    <w:tmpl w:val="05BAF308"/>
    <w:styleLink w:val="WWNum3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◦"/>
      <w:lvlJc w:val="left"/>
      <w:rPr>
        <w:rFonts w:ascii="OpenSymbol" w:hAnsi="OpenSymbol" w:cs="OpenSymbol"/>
      </w:rPr>
    </w:lvl>
    <w:lvl w:ilvl="2">
      <w:numFmt w:val="bullet"/>
      <w:lvlText w:val="▪"/>
      <w:lvlJc w:val="left"/>
      <w:rPr>
        <w:rFonts w:ascii="OpenSymbol" w:hAnsi="OpenSymbol" w:cs="OpenSymbo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◦"/>
      <w:lvlJc w:val="left"/>
      <w:rPr>
        <w:rFonts w:ascii="OpenSymbol" w:hAnsi="OpenSymbol" w:cs="OpenSymbol"/>
      </w:rPr>
    </w:lvl>
    <w:lvl w:ilvl="5">
      <w:numFmt w:val="bullet"/>
      <w:lvlText w:val="▪"/>
      <w:lvlJc w:val="left"/>
      <w:rPr>
        <w:rFonts w:ascii="OpenSymbol" w:hAnsi="OpenSymbol" w:cs="OpenSymbo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◦"/>
      <w:lvlJc w:val="left"/>
      <w:rPr>
        <w:rFonts w:ascii="OpenSymbol" w:hAnsi="OpenSymbol" w:cs="OpenSymbol"/>
      </w:rPr>
    </w:lvl>
    <w:lvl w:ilvl="8">
      <w:numFmt w:val="bullet"/>
      <w:lvlText w:val="▪"/>
      <w:lvlJc w:val="left"/>
      <w:rPr>
        <w:rFonts w:ascii="OpenSymbol" w:hAnsi="OpenSymbol" w:cs="OpenSymbol"/>
      </w:rPr>
    </w:lvl>
  </w:abstractNum>
  <w:abstractNum w:abstractNumId="20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1EBC4530"/>
    <w:multiLevelType w:val="hybridMultilevel"/>
    <w:tmpl w:val="E89E7EDC"/>
    <w:lvl w:ilvl="0" w:tplc="BE8EF50A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125387C"/>
    <w:multiLevelType w:val="hybridMultilevel"/>
    <w:tmpl w:val="BCC8E818"/>
    <w:lvl w:ilvl="0" w:tplc="DF1E2146">
      <w:start w:val="4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2DDD2CA5"/>
    <w:multiLevelType w:val="hybridMultilevel"/>
    <w:tmpl w:val="F3F24C4C"/>
    <w:lvl w:ilvl="0" w:tplc="0419000F">
      <w:start w:val="1"/>
      <w:numFmt w:val="decimal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5">
    <w:nsid w:val="37BD0D2E"/>
    <w:multiLevelType w:val="hybridMultilevel"/>
    <w:tmpl w:val="714C0C3E"/>
    <w:lvl w:ilvl="0" w:tplc="ECAAF0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A341A05"/>
    <w:multiLevelType w:val="hybridMultilevel"/>
    <w:tmpl w:val="905EFC0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4080246E"/>
    <w:multiLevelType w:val="hybridMultilevel"/>
    <w:tmpl w:val="5F0A65F0"/>
    <w:lvl w:ilvl="0" w:tplc="10505376">
      <w:start w:val="1"/>
      <w:numFmt w:val="decimal"/>
      <w:lvlText w:val="%1."/>
      <w:lvlJc w:val="left"/>
      <w:pPr>
        <w:ind w:left="1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8" w:hanging="360"/>
      </w:pPr>
    </w:lvl>
    <w:lvl w:ilvl="2" w:tplc="0419001B" w:tentative="1">
      <w:start w:val="1"/>
      <w:numFmt w:val="lowerRoman"/>
      <w:lvlText w:val="%3."/>
      <w:lvlJc w:val="right"/>
      <w:pPr>
        <w:ind w:left="3258" w:hanging="180"/>
      </w:pPr>
    </w:lvl>
    <w:lvl w:ilvl="3" w:tplc="0419000F" w:tentative="1">
      <w:start w:val="1"/>
      <w:numFmt w:val="decimal"/>
      <w:lvlText w:val="%4."/>
      <w:lvlJc w:val="left"/>
      <w:pPr>
        <w:ind w:left="3978" w:hanging="360"/>
      </w:pPr>
    </w:lvl>
    <w:lvl w:ilvl="4" w:tplc="04190019" w:tentative="1">
      <w:start w:val="1"/>
      <w:numFmt w:val="lowerLetter"/>
      <w:lvlText w:val="%5."/>
      <w:lvlJc w:val="left"/>
      <w:pPr>
        <w:ind w:left="4698" w:hanging="360"/>
      </w:pPr>
    </w:lvl>
    <w:lvl w:ilvl="5" w:tplc="0419001B" w:tentative="1">
      <w:start w:val="1"/>
      <w:numFmt w:val="lowerRoman"/>
      <w:lvlText w:val="%6."/>
      <w:lvlJc w:val="right"/>
      <w:pPr>
        <w:ind w:left="5418" w:hanging="180"/>
      </w:pPr>
    </w:lvl>
    <w:lvl w:ilvl="6" w:tplc="0419000F" w:tentative="1">
      <w:start w:val="1"/>
      <w:numFmt w:val="decimal"/>
      <w:lvlText w:val="%7."/>
      <w:lvlJc w:val="left"/>
      <w:pPr>
        <w:ind w:left="6138" w:hanging="360"/>
      </w:pPr>
    </w:lvl>
    <w:lvl w:ilvl="7" w:tplc="04190019" w:tentative="1">
      <w:start w:val="1"/>
      <w:numFmt w:val="lowerLetter"/>
      <w:lvlText w:val="%8."/>
      <w:lvlJc w:val="left"/>
      <w:pPr>
        <w:ind w:left="6858" w:hanging="360"/>
      </w:pPr>
    </w:lvl>
    <w:lvl w:ilvl="8" w:tplc="0419001B" w:tentative="1">
      <w:start w:val="1"/>
      <w:numFmt w:val="lowerRoman"/>
      <w:lvlText w:val="%9."/>
      <w:lvlJc w:val="right"/>
      <w:pPr>
        <w:ind w:left="7578" w:hanging="180"/>
      </w:pPr>
    </w:lvl>
  </w:abstractNum>
  <w:abstractNum w:abstractNumId="28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3">
    <w:nsid w:val="5A8C734D"/>
    <w:multiLevelType w:val="hybridMultilevel"/>
    <w:tmpl w:val="55EA88F6"/>
    <w:lvl w:ilvl="0" w:tplc="794E03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5C683DEC"/>
    <w:multiLevelType w:val="hybridMultilevel"/>
    <w:tmpl w:val="BA8C371C"/>
    <w:lvl w:ilvl="0" w:tplc="73C488D4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5E369A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A46B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4C8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82AB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E2AE2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286F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AAEC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C6DB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EAA74D2"/>
    <w:multiLevelType w:val="hybridMultilevel"/>
    <w:tmpl w:val="0FA46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1B33F2"/>
    <w:multiLevelType w:val="hybridMultilevel"/>
    <w:tmpl w:val="1350343C"/>
    <w:lvl w:ilvl="0" w:tplc="FFFFFFFF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>
    <w:nsid w:val="6DDC5E07"/>
    <w:multiLevelType w:val="hybridMultilevel"/>
    <w:tmpl w:val="EB4C77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15F1CC4"/>
    <w:multiLevelType w:val="hybridMultilevel"/>
    <w:tmpl w:val="A5903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DD281A"/>
    <w:multiLevelType w:val="hybridMultilevel"/>
    <w:tmpl w:val="3DBE1B22"/>
    <w:lvl w:ilvl="0" w:tplc="B8260CEC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A805AF9"/>
    <w:multiLevelType w:val="hybridMultilevel"/>
    <w:tmpl w:val="ABC652DA"/>
    <w:lvl w:ilvl="0" w:tplc="977AAD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EA2F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F80A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B242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8AA8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980B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24B9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DCD3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D4B1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C1D434B"/>
    <w:multiLevelType w:val="hybridMultilevel"/>
    <w:tmpl w:val="EE688DF0"/>
    <w:lvl w:ilvl="0" w:tplc="04190001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3960" w:hanging="360"/>
      </w:pPr>
    </w:lvl>
    <w:lvl w:ilvl="2" w:tplc="04190005" w:tentative="1">
      <w:start w:val="1"/>
      <w:numFmt w:val="lowerRoman"/>
      <w:lvlText w:val="%3."/>
      <w:lvlJc w:val="right"/>
      <w:pPr>
        <w:ind w:left="4680" w:hanging="180"/>
      </w:pPr>
    </w:lvl>
    <w:lvl w:ilvl="3" w:tplc="04190001" w:tentative="1">
      <w:start w:val="1"/>
      <w:numFmt w:val="decimal"/>
      <w:lvlText w:val="%4."/>
      <w:lvlJc w:val="left"/>
      <w:pPr>
        <w:ind w:left="5400" w:hanging="360"/>
      </w:pPr>
    </w:lvl>
    <w:lvl w:ilvl="4" w:tplc="04190003" w:tentative="1">
      <w:start w:val="1"/>
      <w:numFmt w:val="lowerLetter"/>
      <w:lvlText w:val="%5."/>
      <w:lvlJc w:val="left"/>
      <w:pPr>
        <w:ind w:left="6120" w:hanging="360"/>
      </w:pPr>
    </w:lvl>
    <w:lvl w:ilvl="5" w:tplc="04190005" w:tentative="1">
      <w:start w:val="1"/>
      <w:numFmt w:val="lowerRoman"/>
      <w:lvlText w:val="%6."/>
      <w:lvlJc w:val="right"/>
      <w:pPr>
        <w:ind w:left="6840" w:hanging="180"/>
      </w:pPr>
    </w:lvl>
    <w:lvl w:ilvl="6" w:tplc="04190001" w:tentative="1">
      <w:start w:val="1"/>
      <w:numFmt w:val="decimal"/>
      <w:lvlText w:val="%7."/>
      <w:lvlJc w:val="left"/>
      <w:pPr>
        <w:ind w:left="7560" w:hanging="360"/>
      </w:pPr>
    </w:lvl>
    <w:lvl w:ilvl="7" w:tplc="04190003" w:tentative="1">
      <w:start w:val="1"/>
      <w:numFmt w:val="lowerLetter"/>
      <w:lvlText w:val="%8."/>
      <w:lvlJc w:val="left"/>
      <w:pPr>
        <w:ind w:left="8280" w:hanging="360"/>
      </w:pPr>
    </w:lvl>
    <w:lvl w:ilvl="8" w:tplc="04190005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3">
    <w:nsid w:val="7CDD021A"/>
    <w:multiLevelType w:val="multilevel"/>
    <w:tmpl w:val="9D94C2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6"/>
  </w:num>
  <w:num w:numId="2">
    <w:abstractNumId w:val="28"/>
  </w:num>
  <w:num w:numId="3">
    <w:abstractNumId w:val="3"/>
  </w:num>
  <w:num w:numId="4">
    <w:abstractNumId w:val="6"/>
  </w:num>
  <w:num w:numId="5">
    <w:abstractNumId w:val="36"/>
  </w:num>
  <w:num w:numId="6">
    <w:abstractNumId w:val="0"/>
  </w:num>
  <w:num w:numId="7">
    <w:abstractNumId w:val="1"/>
  </w:num>
  <w:num w:numId="8">
    <w:abstractNumId w:val="2"/>
  </w:num>
  <w:num w:numId="9">
    <w:abstractNumId w:val="4"/>
  </w:num>
  <w:num w:numId="10">
    <w:abstractNumId w:val="5"/>
  </w:num>
  <w:num w:numId="11">
    <w:abstractNumId w:val="7"/>
  </w:num>
  <w:num w:numId="12">
    <w:abstractNumId w:val="16"/>
  </w:num>
  <w:num w:numId="13">
    <w:abstractNumId w:val="30"/>
  </w:num>
  <w:num w:numId="14">
    <w:abstractNumId w:val="34"/>
  </w:num>
  <w:num w:numId="15">
    <w:abstractNumId w:val="22"/>
  </w:num>
  <w:num w:numId="16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567" w:hanging="567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17">
    <w:abstractNumId w:val="27"/>
  </w:num>
  <w:num w:numId="18">
    <w:abstractNumId w:val="33"/>
  </w:num>
  <w:num w:numId="19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1418" w:firstLine="0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20">
    <w:abstractNumId w:val="38"/>
  </w:num>
  <w:num w:numId="21">
    <w:abstractNumId w:val="25"/>
  </w:num>
  <w:num w:numId="22">
    <w:abstractNumId w:val="18"/>
  </w:num>
  <w:num w:numId="23">
    <w:abstractNumId w:val="42"/>
  </w:num>
  <w:num w:numId="24">
    <w:abstractNumId w:val="39"/>
  </w:num>
  <w:num w:numId="25">
    <w:abstractNumId w:val="23"/>
  </w:num>
  <w:num w:numId="26">
    <w:abstractNumId w:val="24"/>
  </w:num>
  <w:num w:numId="27">
    <w:abstractNumId w:val="20"/>
  </w:num>
  <w:num w:numId="28">
    <w:abstractNumId w:val="17"/>
  </w:num>
  <w:num w:numId="29">
    <w:abstractNumId w:val="40"/>
  </w:num>
  <w:num w:numId="30">
    <w:abstractNumId w:val="31"/>
  </w:num>
  <w:num w:numId="31">
    <w:abstractNumId w:val="32"/>
  </w:num>
  <w:num w:numId="32">
    <w:abstractNumId w:val="29"/>
  </w:num>
  <w:num w:numId="33">
    <w:abstractNumId w:val="35"/>
  </w:num>
  <w:num w:numId="34">
    <w:abstractNumId w:val="8"/>
  </w:num>
  <w:num w:numId="35">
    <w:abstractNumId w:val="9"/>
  </w:num>
  <w:num w:numId="36">
    <w:abstractNumId w:val="10"/>
  </w:num>
  <w:num w:numId="37">
    <w:abstractNumId w:val="11"/>
  </w:num>
  <w:num w:numId="38">
    <w:abstractNumId w:val="12"/>
  </w:num>
  <w:num w:numId="39">
    <w:abstractNumId w:val="13"/>
  </w:num>
  <w:num w:numId="40">
    <w:abstractNumId w:val="14"/>
  </w:num>
  <w:num w:numId="41">
    <w:abstractNumId w:val="15"/>
  </w:num>
  <w:num w:numId="42">
    <w:abstractNumId w:val="37"/>
  </w:num>
  <w:num w:numId="43">
    <w:abstractNumId w:val="21"/>
  </w:num>
  <w:num w:numId="44">
    <w:abstractNumId w:val="19"/>
  </w:num>
  <w:num w:numId="45">
    <w:abstractNumId w:val="41"/>
  </w:num>
  <w:num w:numId="4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899"/>
    <w:rsid w:val="0000016F"/>
    <w:rsid w:val="00000421"/>
    <w:rsid w:val="00000605"/>
    <w:rsid w:val="00000D51"/>
    <w:rsid w:val="00000D87"/>
    <w:rsid w:val="00000E4A"/>
    <w:rsid w:val="00000F7E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27B"/>
    <w:rsid w:val="00010CB6"/>
    <w:rsid w:val="000112DE"/>
    <w:rsid w:val="00011D24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370"/>
    <w:rsid w:val="000415F4"/>
    <w:rsid w:val="00041B32"/>
    <w:rsid w:val="00042051"/>
    <w:rsid w:val="00042D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6EB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D94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2CCF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43A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5FB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035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308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3DA3"/>
    <w:rsid w:val="000C454B"/>
    <w:rsid w:val="000C4CD4"/>
    <w:rsid w:val="000C54FB"/>
    <w:rsid w:val="000C567D"/>
    <w:rsid w:val="000C59B0"/>
    <w:rsid w:val="000C5A2E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B0F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82A"/>
    <w:rsid w:val="000E4A2E"/>
    <w:rsid w:val="000E5047"/>
    <w:rsid w:val="000E51FA"/>
    <w:rsid w:val="000E57A0"/>
    <w:rsid w:val="000E5F43"/>
    <w:rsid w:val="000E6402"/>
    <w:rsid w:val="000E6C28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1B1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06F09"/>
    <w:rsid w:val="00107C55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39B"/>
    <w:rsid w:val="001144DF"/>
    <w:rsid w:val="001152D9"/>
    <w:rsid w:val="00115A06"/>
    <w:rsid w:val="00116084"/>
    <w:rsid w:val="001162F2"/>
    <w:rsid w:val="001164A8"/>
    <w:rsid w:val="00116A61"/>
    <w:rsid w:val="00116B87"/>
    <w:rsid w:val="00117061"/>
    <w:rsid w:val="00117B60"/>
    <w:rsid w:val="00117C17"/>
    <w:rsid w:val="00117FA4"/>
    <w:rsid w:val="00120385"/>
    <w:rsid w:val="001204A2"/>
    <w:rsid w:val="00120621"/>
    <w:rsid w:val="00120A2E"/>
    <w:rsid w:val="00120BE8"/>
    <w:rsid w:val="00120E0E"/>
    <w:rsid w:val="00121115"/>
    <w:rsid w:val="001216C4"/>
    <w:rsid w:val="001216FD"/>
    <w:rsid w:val="001217F0"/>
    <w:rsid w:val="00121D41"/>
    <w:rsid w:val="00121D81"/>
    <w:rsid w:val="00121EDD"/>
    <w:rsid w:val="00121F1C"/>
    <w:rsid w:val="0012295E"/>
    <w:rsid w:val="00123AA9"/>
    <w:rsid w:val="00123B28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9AD"/>
    <w:rsid w:val="00134DF7"/>
    <w:rsid w:val="00134EEF"/>
    <w:rsid w:val="00134F66"/>
    <w:rsid w:val="00135412"/>
    <w:rsid w:val="001355B5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28D"/>
    <w:rsid w:val="00142690"/>
    <w:rsid w:val="00142B50"/>
    <w:rsid w:val="00143027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5EEE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491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1F"/>
    <w:rsid w:val="00176CD6"/>
    <w:rsid w:val="00176E44"/>
    <w:rsid w:val="00176EBC"/>
    <w:rsid w:val="0017708C"/>
    <w:rsid w:val="00177198"/>
    <w:rsid w:val="0017728B"/>
    <w:rsid w:val="00177921"/>
    <w:rsid w:val="00177B3C"/>
    <w:rsid w:val="00177CBF"/>
    <w:rsid w:val="00180134"/>
    <w:rsid w:val="0018061B"/>
    <w:rsid w:val="00180C4F"/>
    <w:rsid w:val="00180C70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049"/>
    <w:rsid w:val="00191527"/>
    <w:rsid w:val="0019214B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97E86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6393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12D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462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5BAD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01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3FE1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898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2A0D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92C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5A18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2BC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2DF8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6E95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9FE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A754C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E2"/>
    <w:rsid w:val="002B59F4"/>
    <w:rsid w:val="002B5B8F"/>
    <w:rsid w:val="002B61C6"/>
    <w:rsid w:val="002B7B28"/>
    <w:rsid w:val="002C08B7"/>
    <w:rsid w:val="002C0C98"/>
    <w:rsid w:val="002C0E0B"/>
    <w:rsid w:val="002C0F9F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87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C700F"/>
    <w:rsid w:val="002C74FD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0FFD"/>
    <w:rsid w:val="002E11ED"/>
    <w:rsid w:val="002E1D37"/>
    <w:rsid w:val="002E2265"/>
    <w:rsid w:val="002E2586"/>
    <w:rsid w:val="002E2D41"/>
    <w:rsid w:val="002E2E45"/>
    <w:rsid w:val="002E3013"/>
    <w:rsid w:val="002E3107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5AF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5E2E"/>
    <w:rsid w:val="002F6319"/>
    <w:rsid w:val="002F6549"/>
    <w:rsid w:val="002F6D29"/>
    <w:rsid w:val="002F7736"/>
    <w:rsid w:val="002F7B04"/>
    <w:rsid w:val="002F7B8F"/>
    <w:rsid w:val="002F7BA2"/>
    <w:rsid w:val="002F7E35"/>
    <w:rsid w:val="00300A24"/>
    <w:rsid w:val="00301188"/>
    <w:rsid w:val="00301239"/>
    <w:rsid w:val="00301259"/>
    <w:rsid w:val="00301BA2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6B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EF6"/>
    <w:rsid w:val="00343FCA"/>
    <w:rsid w:val="00344914"/>
    <w:rsid w:val="0034523C"/>
    <w:rsid w:val="00345361"/>
    <w:rsid w:val="003453CB"/>
    <w:rsid w:val="003457A5"/>
    <w:rsid w:val="003459C0"/>
    <w:rsid w:val="00346087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A82"/>
    <w:rsid w:val="00360E71"/>
    <w:rsid w:val="003611FE"/>
    <w:rsid w:val="00361621"/>
    <w:rsid w:val="00361F87"/>
    <w:rsid w:val="0036201E"/>
    <w:rsid w:val="00362729"/>
    <w:rsid w:val="00362991"/>
    <w:rsid w:val="00363217"/>
    <w:rsid w:val="0036351A"/>
    <w:rsid w:val="00363CAB"/>
    <w:rsid w:val="003640A1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005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6E12"/>
    <w:rsid w:val="0039709B"/>
    <w:rsid w:val="003971E9"/>
    <w:rsid w:val="00397A7E"/>
    <w:rsid w:val="00397ABB"/>
    <w:rsid w:val="003A025C"/>
    <w:rsid w:val="003A04A6"/>
    <w:rsid w:val="003A04C6"/>
    <w:rsid w:val="003A06D7"/>
    <w:rsid w:val="003A0A58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393"/>
    <w:rsid w:val="003A4ADC"/>
    <w:rsid w:val="003A54F0"/>
    <w:rsid w:val="003A56DA"/>
    <w:rsid w:val="003A5BF1"/>
    <w:rsid w:val="003A6638"/>
    <w:rsid w:val="003A6661"/>
    <w:rsid w:val="003A6683"/>
    <w:rsid w:val="003A6B09"/>
    <w:rsid w:val="003A6BFE"/>
    <w:rsid w:val="003A6F1C"/>
    <w:rsid w:val="003A7174"/>
    <w:rsid w:val="003A72A0"/>
    <w:rsid w:val="003A7726"/>
    <w:rsid w:val="003A7C7A"/>
    <w:rsid w:val="003A7F80"/>
    <w:rsid w:val="003B020A"/>
    <w:rsid w:val="003B0319"/>
    <w:rsid w:val="003B04B7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0A99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0FE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AAB"/>
    <w:rsid w:val="003D6CDE"/>
    <w:rsid w:val="003D701A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C0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E77"/>
    <w:rsid w:val="00440F8E"/>
    <w:rsid w:val="00441412"/>
    <w:rsid w:val="004414A8"/>
    <w:rsid w:val="004421E4"/>
    <w:rsid w:val="00443172"/>
    <w:rsid w:val="004436EE"/>
    <w:rsid w:val="004437C6"/>
    <w:rsid w:val="00444535"/>
    <w:rsid w:val="004452DA"/>
    <w:rsid w:val="004455A2"/>
    <w:rsid w:val="00445C5E"/>
    <w:rsid w:val="0044647C"/>
    <w:rsid w:val="004467E5"/>
    <w:rsid w:val="004469B2"/>
    <w:rsid w:val="00446AB9"/>
    <w:rsid w:val="0044771D"/>
    <w:rsid w:val="00447725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15DA"/>
    <w:rsid w:val="0046292D"/>
    <w:rsid w:val="004635FA"/>
    <w:rsid w:val="00463874"/>
    <w:rsid w:val="00463B32"/>
    <w:rsid w:val="00464407"/>
    <w:rsid w:val="00464644"/>
    <w:rsid w:val="00464F78"/>
    <w:rsid w:val="004654D9"/>
    <w:rsid w:val="00465717"/>
    <w:rsid w:val="00465A85"/>
    <w:rsid w:val="00465D53"/>
    <w:rsid w:val="00466079"/>
    <w:rsid w:val="00466B68"/>
    <w:rsid w:val="00467AB5"/>
    <w:rsid w:val="0047023E"/>
    <w:rsid w:val="0047096B"/>
    <w:rsid w:val="00470C6E"/>
    <w:rsid w:val="004716AD"/>
    <w:rsid w:val="0047178D"/>
    <w:rsid w:val="0047216D"/>
    <w:rsid w:val="00472315"/>
    <w:rsid w:val="0047232D"/>
    <w:rsid w:val="00472493"/>
    <w:rsid w:val="004725C7"/>
    <w:rsid w:val="00472EDE"/>
    <w:rsid w:val="00473EE1"/>
    <w:rsid w:val="00474634"/>
    <w:rsid w:val="00474BC3"/>
    <w:rsid w:val="00474BEC"/>
    <w:rsid w:val="004751AF"/>
    <w:rsid w:val="00475520"/>
    <w:rsid w:val="00475811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364B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62F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2EC0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FC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1FFB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03"/>
    <w:rsid w:val="004D5CA3"/>
    <w:rsid w:val="004D65E7"/>
    <w:rsid w:val="004D6E0E"/>
    <w:rsid w:val="004D6F67"/>
    <w:rsid w:val="004D7CAF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49A8"/>
    <w:rsid w:val="004E534A"/>
    <w:rsid w:val="004E55D4"/>
    <w:rsid w:val="004E5B4F"/>
    <w:rsid w:val="004E5CA9"/>
    <w:rsid w:val="004E5D81"/>
    <w:rsid w:val="004E61D1"/>
    <w:rsid w:val="004E6BEC"/>
    <w:rsid w:val="004E7553"/>
    <w:rsid w:val="004F020A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2CAF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4D3D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4F8F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7C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85E"/>
    <w:rsid w:val="00540D8D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A96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27A"/>
    <w:rsid w:val="005606AE"/>
    <w:rsid w:val="00560748"/>
    <w:rsid w:val="00560B95"/>
    <w:rsid w:val="0056176C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1B29"/>
    <w:rsid w:val="00572704"/>
    <w:rsid w:val="005727CC"/>
    <w:rsid w:val="005728AF"/>
    <w:rsid w:val="00572DEE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3899"/>
    <w:rsid w:val="005957D7"/>
    <w:rsid w:val="00595AB2"/>
    <w:rsid w:val="00595ADB"/>
    <w:rsid w:val="00595EFB"/>
    <w:rsid w:val="00596B78"/>
    <w:rsid w:val="00597BEC"/>
    <w:rsid w:val="00597FC9"/>
    <w:rsid w:val="005A012C"/>
    <w:rsid w:val="005A0C43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0EF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3420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052"/>
    <w:rsid w:val="005C7213"/>
    <w:rsid w:val="005C7355"/>
    <w:rsid w:val="005C7549"/>
    <w:rsid w:val="005C79B4"/>
    <w:rsid w:val="005C7E68"/>
    <w:rsid w:val="005D032A"/>
    <w:rsid w:val="005D0A2C"/>
    <w:rsid w:val="005D0D91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4FF5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9B9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636"/>
    <w:rsid w:val="005F2953"/>
    <w:rsid w:val="005F3235"/>
    <w:rsid w:val="005F4272"/>
    <w:rsid w:val="005F472F"/>
    <w:rsid w:val="005F4865"/>
    <w:rsid w:val="005F5024"/>
    <w:rsid w:val="005F50AD"/>
    <w:rsid w:val="005F51E3"/>
    <w:rsid w:val="005F529D"/>
    <w:rsid w:val="005F53C5"/>
    <w:rsid w:val="005F58AF"/>
    <w:rsid w:val="005F59A3"/>
    <w:rsid w:val="005F5B2B"/>
    <w:rsid w:val="005F6ECF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2D1B"/>
    <w:rsid w:val="00603403"/>
    <w:rsid w:val="00603B4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682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2F26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525"/>
    <w:rsid w:val="00644949"/>
    <w:rsid w:val="00644D42"/>
    <w:rsid w:val="00645CEE"/>
    <w:rsid w:val="0064610D"/>
    <w:rsid w:val="0064681E"/>
    <w:rsid w:val="00646CAD"/>
    <w:rsid w:val="006473D0"/>
    <w:rsid w:val="00647590"/>
    <w:rsid w:val="006476FA"/>
    <w:rsid w:val="00647BCC"/>
    <w:rsid w:val="00647E5B"/>
    <w:rsid w:val="00647E77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940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8C8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5FE6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616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5CFE"/>
    <w:rsid w:val="006861D8"/>
    <w:rsid w:val="006863A9"/>
    <w:rsid w:val="006867DD"/>
    <w:rsid w:val="006867E2"/>
    <w:rsid w:val="0068688D"/>
    <w:rsid w:val="00686ED6"/>
    <w:rsid w:val="00687542"/>
    <w:rsid w:val="00687B1E"/>
    <w:rsid w:val="00690E57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0C9"/>
    <w:rsid w:val="0069615B"/>
    <w:rsid w:val="00696AF0"/>
    <w:rsid w:val="00697012"/>
    <w:rsid w:val="00697072"/>
    <w:rsid w:val="00697783"/>
    <w:rsid w:val="00697D08"/>
    <w:rsid w:val="00697DC0"/>
    <w:rsid w:val="006A0274"/>
    <w:rsid w:val="006A0469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01F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380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BD0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83C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4C12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966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69F"/>
    <w:rsid w:val="0074690C"/>
    <w:rsid w:val="007469F1"/>
    <w:rsid w:val="007471C5"/>
    <w:rsid w:val="00747555"/>
    <w:rsid w:val="00747D12"/>
    <w:rsid w:val="0075044F"/>
    <w:rsid w:val="00750875"/>
    <w:rsid w:val="00750E5B"/>
    <w:rsid w:val="00751054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0D5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0F91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60F"/>
    <w:rsid w:val="007B044E"/>
    <w:rsid w:val="007B062A"/>
    <w:rsid w:val="007B096F"/>
    <w:rsid w:val="007B0AAD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0D7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9E1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682C"/>
    <w:rsid w:val="007D6C87"/>
    <w:rsid w:val="007D7416"/>
    <w:rsid w:val="007D7923"/>
    <w:rsid w:val="007E015D"/>
    <w:rsid w:val="007E0C0B"/>
    <w:rsid w:val="007E0C1A"/>
    <w:rsid w:val="007E0C74"/>
    <w:rsid w:val="007E0ED0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0B57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4C9E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6446"/>
    <w:rsid w:val="0081704E"/>
    <w:rsid w:val="00820050"/>
    <w:rsid w:val="008200CA"/>
    <w:rsid w:val="0082034C"/>
    <w:rsid w:val="008204EC"/>
    <w:rsid w:val="0082091E"/>
    <w:rsid w:val="0082130E"/>
    <w:rsid w:val="00821C19"/>
    <w:rsid w:val="008228D3"/>
    <w:rsid w:val="00822B13"/>
    <w:rsid w:val="00822BF6"/>
    <w:rsid w:val="0082391E"/>
    <w:rsid w:val="00823A37"/>
    <w:rsid w:val="00824194"/>
    <w:rsid w:val="0082495A"/>
    <w:rsid w:val="00824DA3"/>
    <w:rsid w:val="00824E1F"/>
    <w:rsid w:val="008250A0"/>
    <w:rsid w:val="00825964"/>
    <w:rsid w:val="00825AC8"/>
    <w:rsid w:val="00826216"/>
    <w:rsid w:val="00826CCB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1DC0"/>
    <w:rsid w:val="0085292F"/>
    <w:rsid w:val="00852EA2"/>
    <w:rsid w:val="00852F54"/>
    <w:rsid w:val="00852FD6"/>
    <w:rsid w:val="00853F19"/>
    <w:rsid w:val="0085438E"/>
    <w:rsid w:val="00856E80"/>
    <w:rsid w:val="00856FA4"/>
    <w:rsid w:val="0085717F"/>
    <w:rsid w:val="008572F7"/>
    <w:rsid w:val="00857707"/>
    <w:rsid w:val="00857889"/>
    <w:rsid w:val="00857A40"/>
    <w:rsid w:val="00857AA2"/>
    <w:rsid w:val="00857C5D"/>
    <w:rsid w:val="00860201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01"/>
    <w:rsid w:val="00867542"/>
    <w:rsid w:val="0086760D"/>
    <w:rsid w:val="00867783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2200"/>
    <w:rsid w:val="008934F0"/>
    <w:rsid w:val="00893927"/>
    <w:rsid w:val="008939BB"/>
    <w:rsid w:val="008939D1"/>
    <w:rsid w:val="00893B58"/>
    <w:rsid w:val="008941D6"/>
    <w:rsid w:val="00894783"/>
    <w:rsid w:val="00894D9B"/>
    <w:rsid w:val="00894F56"/>
    <w:rsid w:val="00895107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89E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465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876"/>
    <w:rsid w:val="008F0C4E"/>
    <w:rsid w:val="008F0E4A"/>
    <w:rsid w:val="008F124E"/>
    <w:rsid w:val="008F16DE"/>
    <w:rsid w:val="008F1BB6"/>
    <w:rsid w:val="008F21CD"/>
    <w:rsid w:val="008F252A"/>
    <w:rsid w:val="008F2645"/>
    <w:rsid w:val="008F27F1"/>
    <w:rsid w:val="008F2AA1"/>
    <w:rsid w:val="008F384F"/>
    <w:rsid w:val="008F38DA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A09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07E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416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17FBF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220"/>
    <w:rsid w:val="00925A81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27BE9"/>
    <w:rsid w:val="009301D5"/>
    <w:rsid w:val="009307DB"/>
    <w:rsid w:val="00930C31"/>
    <w:rsid w:val="00930DFD"/>
    <w:rsid w:val="0093114C"/>
    <w:rsid w:val="00931187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54BF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2971"/>
    <w:rsid w:val="009531F8"/>
    <w:rsid w:val="0095415A"/>
    <w:rsid w:val="00954537"/>
    <w:rsid w:val="009559FB"/>
    <w:rsid w:val="009562E4"/>
    <w:rsid w:val="00957374"/>
    <w:rsid w:val="0095769E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3FBE"/>
    <w:rsid w:val="009842F5"/>
    <w:rsid w:val="00985506"/>
    <w:rsid w:val="00985D9E"/>
    <w:rsid w:val="00985FFF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4C"/>
    <w:rsid w:val="009A25A2"/>
    <w:rsid w:val="009A3232"/>
    <w:rsid w:val="009A3B6A"/>
    <w:rsid w:val="009A41D8"/>
    <w:rsid w:val="009A457B"/>
    <w:rsid w:val="009A45F8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3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B7BFA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3979"/>
    <w:rsid w:val="009D46FD"/>
    <w:rsid w:val="009D4BC2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374"/>
    <w:rsid w:val="009E7625"/>
    <w:rsid w:val="009E789B"/>
    <w:rsid w:val="009E7D8B"/>
    <w:rsid w:val="009F029C"/>
    <w:rsid w:val="009F0434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679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06B"/>
    <w:rsid w:val="00A1393A"/>
    <w:rsid w:val="00A13993"/>
    <w:rsid w:val="00A13EF7"/>
    <w:rsid w:val="00A1432B"/>
    <w:rsid w:val="00A14978"/>
    <w:rsid w:val="00A14A8F"/>
    <w:rsid w:val="00A15E07"/>
    <w:rsid w:val="00A15EFD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3D9B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8CF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15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48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1FDE"/>
    <w:rsid w:val="00A5221B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7C9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CD1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2F40"/>
    <w:rsid w:val="00A832CA"/>
    <w:rsid w:val="00A83846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6F5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BFC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64"/>
    <w:rsid w:val="00AD5582"/>
    <w:rsid w:val="00AD5C39"/>
    <w:rsid w:val="00AD5EA9"/>
    <w:rsid w:val="00AD64AB"/>
    <w:rsid w:val="00AD6605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1BA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3E63"/>
    <w:rsid w:val="00B14924"/>
    <w:rsid w:val="00B14D21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B8C"/>
    <w:rsid w:val="00B17F9E"/>
    <w:rsid w:val="00B200C5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6F73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13D"/>
    <w:rsid w:val="00B319BB"/>
    <w:rsid w:val="00B31CB7"/>
    <w:rsid w:val="00B3220F"/>
    <w:rsid w:val="00B322CA"/>
    <w:rsid w:val="00B324A3"/>
    <w:rsid w:val="00B327E7"/>
    <w:rsid w:val="00B32C09"/>
    <w:rsid w:val="00B32D41"/>
    <w:rsid w:val="00B32DFD"/>
    <w:rsid w:val="00B331CD"/>
    <w:rsid w:val="00B3348A"/>
    <w:rsid w:val="00B336A3"/>
    <w:rsid w:val="00B336BF"/>
    <w:rsid w:val="00B33AFD"/>
    <w:rsid w:val="00B33BAA"/>
    <w:rsid w:val="00B34002"/>
    <w:rsid w:val="00B345C4"/>
    <w:rsid w:val="00B35651"/>
    <w:rsid w:val="00B358D2"/>
    <w:rsid w:val="00B35C2A"/>
    <w:rsid w:val="00B35E92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F27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5A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8DF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07"/>
    <w:rsid w:val="00BD5D95"/>
    <w:rsid w:val="00BD6913"/>
    <w:rsid w:val="00BD6997"/>
    <w:rsid w:val="00BD6E1E"/>
    <w:rsid w:val="00BD6EBC"/>
    <w:rsid w:val="00BD6FD4"/>
    <w:rsid w:val="00BD7591"/>
    <w:rsid w:val="00BD7641"/>
    <w:rsid w:val="00BD7DC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E71B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2F14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02F"/>
    <w:rsid w:val="00C04234"/>
    <w:rsid w:val="00C0466D"/>
    <w:rsid w:val="00C04832"/>
    <w:rsid w:val="00C0489E"/>
    <w:rsid w:val="00C04C03"/>
    <w:rsid w:val="00C0567B"/>
    <w:rsid w:val="00C059BA"/>
    <w:rsid w:val="00C059C4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16A53"/>
    <w:rsid w:val="00C17A61"/>
    <w:rsid w:val="00C206C4"/>
    <w:rsid w:val="00C20A51"/>
    <w:rsid w:val="00C21633"/>
    <w:rsid w:val="00C220BF"/>
    <w:rsid w:val="00C2211C"/>
    <w:rsid w:val="00C23495"/>
    <w:rsid w:val="00C255DD"/>
    <w:rsid w:val="00C25A5B"/>
    <w:rsid w:val="00C25CA4"/>
    <w:rsid w:val="00C25D94"/>
    <w:rsid w:val="00C2664F"/>
    <w:rsid w:val="00C27394"/>
    <w:rsid w:val="00C2749B"/>
    <w:rsid w:val="00C2791C"/>
    <w:rsid w:val="00C30061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2C11"/>
    <w:rsid w:val="00C3333B"/>
    <w:rsid w:val="00C3333D"/>
    <w:rsid w:val="00C334D7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9D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0D35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ED4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6DE"/>
    <w:rsid w:val="00CA4727"/>
    <w:rsid w:val="00CA49BB"/>
    <w:rsid w:val="00CA4CC3"/>
    <w:rsid w:val="00CA5105"/>
    <w:rsid w:val="00CA53DD"/>
    <w:rsid w:val="00CA5F31"/>
    <w:rsid w:val="00CA618A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89D"/>
    <w:rsid w:val="00CB2F13"/>
    <w:rsid w:val="00CB2F2B"/>
    <w:rsid w:val="00CB30C8"/>
    <w:rsid w:val="00CB3386"/>
    <w:rsid w:val="00CB388E"/>
    <w:rsid w:val="00CB3947"/>
    <w:rsid w:val="00CB3B70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A25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4FD3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97F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197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6FFF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38A5"/>
    <w:rsid w:val="00D2391F"/>
    <w:rsid w:val="00D2584A"/>
    <w:rsid w:val="00D26D40"/>
    <w:rsid w:val="00D271CD"/>
    <w:rsid w:val="00D27D7F"/>
    <w:rsid w:val="00D27F09"/>
    <w:rsid w:val="00D30D42"/>
    <w:rsid w:val="00D30ED0"/>
    <w:rsid w:val="00D31027"/>
    <w:rsid w:val="00D31806"/>
    <w:rsid w:val="00D3189D"/>
    <w:rsid w:val="00D31979"/>
    <w:rsid w:val="00D31D04"/>
    <w:rsid w:val="00D32133"/>
    <w:rsid w:val="00D323FD"/>
    <w:rsid w:val="00D327F2"/>
    <w:rsid w:val="00D33097"/>
    <w:rsid w:val="00D3351F"/>
    <w:rsid w:val="00D33764"/>
    <w:rsid w:val="00D34580"/>
    <w:rsid w:val="00D347F6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7B7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5BDD"/>
    <w:rsid w:val="00D5634E"/>
    <w:rsid w:val="00D56989"/>
    <w:rsid w:val="00D56CE2"/>
    <w:rsid w:val="00D56FD8"/>
    <w:rsid w:val="00D5703C"/>
    <w:rsid w:val="00D57B0B"/>
    <w:rsid w:val="00D57C9B"/>
    <w:rsid w:val="00D57DF3"/>
    <w:rsid w:val="00D57EBA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96E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6FEC"/>
    <w:rsid w:val="00D873ED"/>
    <w:rsid w:val="00D8771F"/>
    <w:rsid w:val="00D87EF3"/>
    <w:rsid w:val="00D902D5"/>
    <w:rsid w:val="00D90DF3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464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2C7"/>
    <w:rsid w:val="00DB647C"/>
    <w:rsid w:val="00DB6D8F"/>
    <w:rsid w:val="00DB6EC6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02B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5B9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B26"/>
    <w:rsid w:val="00DE4CA3"/>
    <w:rsid w:val="00DE51C4"/>
    <w:rsid w:val="00DE5324"/>
    <w:rsid w:val="00DE5449"/>
    <w:rsid w:val="00DE6210"/>
    <w:rsid w:val="00DE6641"/>
    <w:rsid w:val="00DE6A7B"/>
    <w:rsid w:val="00DE6DD3"/>
    <w:rsid w:val="00DE7AFF"/>
    <w:rsid w:val="00DE7DE2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984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4D"/>
    <w:rsid w:val="00E03A7F"/>
    <w:rsid w:val="00E03F85"/>
    <w:rsid w:val="00E04105"/>
    <w:rsid w:val="00E043D1"/>
    <w:rsid w:val="00E04487"/>
    <w:rsid w:val="00E04615"/>
    <w:rsid w:val="00E04720"/>
    <w:rsid w:val="00E04AFE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A5F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41B"/>
    <w:rsid w:val="00E3251C"/>
    <w:rsid w:val="00E328C5"/>
    <w:rsid w:val="00E32939"/>
    <w:rsid w:val="00E332E5"/>
    <w:rsid w:val="00E3347D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C46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0A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0F"/>
    <w:rsid w:val="00E66A15"/>
    <w:rsid w:val="00E671EC"/>
    <w:rsid w:val="00E679F0"/>
    <w:rsid w:val="00E67A15"/>
    <w:rsid w:val="00E702AB"/>
    <w:rsid w:val="00E7042E"/>
    <w:rsid w:val="00E712E2"/>
    <w:rsid w:val="00E71611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3DF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87EDC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D15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C7F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A17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2A0A"/>
    <w:rsid w:val="00EE308F"/>
    <w:rsid w:val="00EE37D9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85F"/>
    <w:rsid w:val="00EF2E80"/>
    <w:rsid w:val="00EF31E6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C12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771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194A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3F1"/>
    <w:rsid w:val="00F25E4E"/>
    <w:rsid w:val="00F2734E"/>
    <w:rsid w:val="00F277B9"/>
    <w:rsid w:val="00F3072B"/>
    <w:rsid w:val="00F30ACB"/>
    <w:rsid w:val="00F30AEA"/>
    <w:rsid w:val="00F30E16"/>
    <w:rsid w:val="00F30FDF"/>
    <w:rsid w:val="00F317AE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423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2F83"/>
    <w:rsid w:val="00F63B0D"/>
    <w:rsid w:val="00F63D0B"/>
    <w:rsid w:val="00F63D19"/>
    <w:rsid w:val="00F642E0"/>
    <w:rsid w:val="00F649EA"/>
    <w:rsid w:val="00F64AE0"/>
    <w:rsid w:val="00F64C2A"/>
    <w:rsid w:val="00F65178"/>
    <w:rsid w:val="00F652D9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58C"/>
    <w:rsid w:val="00F73A68"/>
    <w:rsid w:val="00F73F23"/>
    <w:rsid w:val="00F74288"/>
    <w:rsid w:val="00F748F4"/>
    <w:rsid w:val="00F74DDE"/>
    <w:rsid w:val="00F750A2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6E4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0F0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3DA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2EDC"/>
    <w:rsid w:val="00FB3D90"/>
    <w:rsid w:val="00FB3F0A"/>
    <w:rsid w:val="00FB4171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2"/>
    <w:rsid w:val="00FC3979"/>
    <w:rsid w:val="00FC3DEB"/>
    <w:rsid w:val="00FC3F29"/>
    <w:rsid w:val="00FC4182"/>
    <w:rsid w:val="00FC44B2"/>
    <w:rsid w:val="00FC4A06"/>
    <w:rsid w:val="00FC50E1"/>
    <w:rsid w:val="00FC5DB6"/>
    <w:rsid w:val="00FC6109"/>
    <w:rsid w:val="00FC66EE"/>
    <w:rsid w:val="00FC6B14"/>
    <w:rsid w:val="00FC74D3"/>
    <w:rsid w:val="00FD0019"/>
    <w:rsid w:val="00FD08D7"/>
    <w:rsid w:val="00FD0AFA"/>
    <w:rsid w:val="00FD0B07"/>
    <w:rsid w:val="00FD1628"/>
    <w:rsid w:val="00FD1DB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D7F17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42E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899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5BAD"/>
    <w:pPr>
      <w:keepNext/>
      <w:numPr>
        <w:numId w:val="6"/>
      </w:numPr>
      <w:suppressAutoHyphens/>
      <w:outlineLvl w:val="0"/>
    </w:pPr>
    <w:rPr>
      <w:b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205BAD"/>
    <w:pPr>
      <w:keepNext/>
      <w:numPr>
        <w:ilvl w:val="1"/>
        <w:numId w:val="6"/>
      </w:numPr>
      <w:suppressAutoHyphens/>
      <w:jc w:val="center"/>
      <w:outlineLvl w:val="1"/>
    </w:pPr>
    <w:rPr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05BAD"/>
    <w:pPr>
      <w:keepNext/>
      <w:numPr>
        <w:ilvl w:val="2"/>
        <w:numId w:val="6"/>
      </w:numPr>
      <w:suppressAutoHyphens/>
      <w:outlineLvl w:val="2"/>
    </w:pPr>
    <w:rPr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05BAD"/>
    <w:pPr>
      <w:keepNext/>
      <w:numPr>
        <w:ilvl w:val="3"/>
        <w:numId w:val="6"/>
      </w:numPr>
      <w:suppressAutoHyphens/>
      <w:ind w:left="5670" w:right="-710" w:firstLine="0"/>
      <w:outlineLvl w:val="3"/>
    </w:pPr>
    <w:rPr>
      <w:szCs w:val="20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027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205BAD"/>
    <w:pPr>
      <w:numPr>
        <w:ilvl w:val="5"/>
        <w:numId w:val="6"/>
      </w:numPr>
      <w:suppressAutoHyphens/>
      <w:spacing w:before="240" w:after="60"/>
      <w:outlineLvl w:val="5"/>
    </w:pPr>
    <w:rPr>
      <w:rFonts w:ascii="Calibri" w:hAnsi="Calibri"/>
      <w:b/>
      <w:bCs/>
      <w:sz w:val="22"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205BAD"/>
    <w:pPr>
      <w:numPr>
        <w:ilvl w:val="6"/>
        <w:numId w:val="6"/>
      </w:numPr>
      <w:suppressAutoHyphens/>
      <w:spacing w:before="240" w:after="60"/>
      <w:outlineLvl w:val="6"/>
    </w:pPr>
    <w:rPr>
      <w:lang w:eastAsia="ar-SA"/>
    </w:rPr>
  </w:style>
  <w:style w:type="paragraph" w:styleId="8">
    <w:name w:val="heading 8"/>
    <w:basedOn w:val="a"/>
    <w:next w:val="a"/>
    <w:link w:val="80"/>
    <w:qFormat/>
    <w:rsid w:val="00205BAD"/>
    <w:pPr>
      <w:numPr>
        <w:ilvl w:val="7"/>
        <w:numId w:val="6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5D0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BA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205B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05B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05B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205BAD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205BA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205BAD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footer"/>
    <w:basedOn w:val="a"/>
    <w:link w:val="a4"/>
    <w:rsid w:val="005938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9389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rsid w:val="005938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5938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593899"/>
    <w:rPr>
      <w:color w:val="0000FF"/>
      <w:u w:val="single"/>
    </w:rPr>
  </w:style>
  <w:style w:type="paragraph" w:styleId="a8">
    <w:name w:val="Balloon Text"/>
    <w:basedOn w:val="a"/>
    <w:link w:val="a9"/>
    <w:unhideWhenUsed/>
    <w:rsid w:val="0059389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389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64940"/>
    <w:pPr>
      <w:ind w:left="720"/>
      <w:contextualSpacing/>
    </w:pPr>
  </w:style>
  <w:style w:type="table" w:styleId="ab">
    <w:name w:val="Table Grid"/>
    <w:basedOn w:val="a1"/>
    <w:uiPriority w:val="59"/>
    <w:rsid w:val="00907E7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rsid w:val="00E3347D"/>
    <w:pPr>
      <w:suppressAutoHyphens/>
    </w:pPr>
    <w:rPr>
      <w:szCs w:val="20"/>
      <w:lang w:eastAsia="ar-SA"/>
    </w:rPr>
  </w:style>
  <w:style w:type="paragraph" w:customStyle="1" w:styleId="Style0">
    <w:name w:val="Style0"/>
    <w:rsid w:val="00A5221B"/>
    <w:pPr>
      <w:autoSpaceDE w:val="0"/>
      <w:autoSpaceDN w:val="0"/>
      <w:adjustRightInd w:val="0"/>
      <w:spacing w:line="240" w:lineRule="auto"/>
      <w:jc w:val="left"/>
    </w:pPr>
    <w:rPr>
      <w:rFonts w:ascii="MS Sans Serif" w:eastAsia="Times New Roman" w:hAnsi="MS Sans Serif" w:cs="Times New Roman"/>
      <w:sz w:val="24"/>
      <w:szCs w:val="24"/>
      <w:lang w:eastAsia="ru-RU"/>
    </w:rPr>
  </w:style>
  <w:style w:type="character" w:customStyle="1" w:styleId="WW8Num2z0">
    <w:name w:val="WW8Num2z0"/>
    <w:rsid w:val="004615DA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4615DA"/>
    <w:rPr>
      <w:rFonts w:ascii="Symbol" w:hAnsi="Symbol"/>
    </w:rPr>
  </w:style>
  <w:style w:type="character" w:customStyle="1" w:styleId="WW8Num4z0">
    <w:name w:val="WW8Num4z0"/>
    <w:rsid w:val="004615DA"/>
    <w:rPr>
      <w:rFonts w:ascii="Symbol" w:hAnsi="Symbol"/>
    </w:rPr>
  </w:style>
  <w:style w:type="character" w:customStyle="1" w:styleId="WW8Num6z0">
    <w:name w:val="WW8Num6z0"/>
    <w:rsid w:val="004615DA"/>
    <w:rPr>
      <w:rFonts w:ascii="Symbol" w:hAnsi="Symbol"/>
    </w:rPr>
  </w:style>
  <w:style w:type="character" w:customStyle="1" w:styleId="WW8Num7z0">
    <w:name w:val="WW8Num7z0"/>
    <w:rsid w:val="004615DA"/>
    <w:rPr>
      <w:rFonts w:ascii="Symbol" w:hAnsi="Symbol"/>
    </w:rPr>
  </w:style>
  <w:style w:type="character" w:customStyle="1" w:styleId="WW8Num8z0">
    <w:name w:val="WW8Num8z0"/>
    <w:rsid w:val="004615DA"/>
    <w:rPr>
      <w:rFonts w:ascii="Symbol" w:hAnsi="Symbol"/>
    </w:rPr>
  </w:style>
  <w:style w:type="character" w:customStyle="1" w:styleId="WW8Num8z1">
    <w:name w:val="WW8Num8z1"/>
    <w:rsid w:val="004615DA"/>
    <w:rPr>
      <w:rFonts w:ascii="Courier New" w:hAnsi="Courier New"/>
    </w:rPr>
  </w:style>
  <w:style w:type="character" w:customStyle="1" w:styleId="WW8Num8z2">
    <w:name w:val="WW8Num8z2"/>
    <w:rsid w:val="004615DA"/>
    <w:rPr>
      <w:rFonts w:ascii="Wingdings" w:hAnsi="Wingdings"/>
    </w:rPr>
  </w:style>
  <w:style w:type="character" w:customStyle="1" w:styleId="WW8Num8z4">
    <w:name w:val="WW8Num8z4"/>
    <w:rsid w:val="004615DA"/>
    <w:rPr>
      <w:rFonts w:ascii="Courier New" w:hAnsi="Courier New" w:cs="Courier New"/>
    </w:rPr>
  </w:style>
  <w:style w:type="character" w:customStyle="1" w:styleId="Absatz-Standardschriftart">
    <w:name w:val="Absatz-Standardschriftart"/>
    <w:rsid w:val="004615DA"/>
  </w:style>
  <w:style w:type="character" w:customStyle="1" w:styleId="WW-Absatz-Standardschriftart">
    <w:name w:val="WW-Absatz-Standardschriftart"/>
    <w:rsid w:val="004615DA"/>
  </w:style>
  <w:style w:type="character" w:customStyle="1" w:styleId="WW8Num1z0">
    <w:name w:val="WW8Num1z0"/>
    <w:rsid w:val="004615DA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4615DA"/>
    <w:rPr>
      <w:rFonts w:ascii="Courier New" w:hAnsi="Courier New" w:cs="Courier New"/>
    </w:rPr>
  </w:style>
  <w:style w:type="character" w:customStyle="1" w:styleId="WW8Num3z2">
    <w:name w:val="WW8Num3z2"/>
    <w:rsid w:val="004615DA"/>
    <w:rPr>
      <w:rFonts w:ascii="Wingdings" w:hAnsi="Wingdings"/>
    </w:rPr>
  </w:style>
  <w:style w:type="character" w:customStyle="1" w:styleId="WW8Num5z0">
    <w:name w:val="WW8Num5z0"/>
    <w:rsid w:val="004615DA"/>
    <w:rPr>
      <w:rFonts w:ascii="Symbol" w:hAnsi="Symbol"/>
    </w:rPr>
  </w:style>
  <w:style w:type="character" w:customStyle="1" w:styleId="WW8Num5z1">
    <w:name w:val="WW8Num5z1"/>
    <w:rsid w:val="004615DA"/>
    <w:rPr>
      <w:rFonts w:ascii="Courier New" w:hAnsi="Courier New" w:cs="Courier New"/>
    </w:rPr>
  </w:style>
  <w:style w:type="character" w:customStyle="1" w:styleId="WW8Num5z2">
    <w:name w:val="WW8Num5z2"/>
    <w:rsid w:val="004615DA"/>
    <w:rPr>
      <w:rFonts w:ascii="Wingdings" w:hAnsi="Wingdings"/>
    </w:rPr>
  </w:style>
  <w:style w:type="character" w:customStyle="1" w:styleId="WW8Num7z1">
    <w:name w:val="WW8Num7z1"/>
    <w:rsid w:val="004615DA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4615DA"/>
    <w:rPr>
      <w:rFonts w:ascii="Symbol" w:hAnsi="Symbol"/>
    </w:rPr>
  </w:style>
  <w:style w:type="character" w:customStyle="1" w:styleId="WW8Num9z1">
    <w:name w:val="WW8Num9z1"/>
    <w:rsid w:val="004615DA"/>
    <w:rPr>
      <w:rFonts w:ascii="Courier New" w:hAnsi="Courier New" w:cs="Courier New"/>
    </w:rPr>
  </w:style>
  <w:style w:type="character" w:customStyle="1" w:styleId="WW8Num9z2">
    <w:name w:val="WW8Num9z2"/>
    <w:rsid w:val="004615DA"/>
    <w:rPr>
      <w:rFonts w:ascii="Wingdings" w:hAnsi="Wingdings"/>
    </w:rPr>
  </w:style>
  <w:style w:type="character" w:customStyle="1" w:styleId="WW8Num12z1">
    <w:name w:val="WW8Num12z1"/>
    <w:rsid w:val="004615DA"/>
    <w:rPr>
      <w:rFonts w:ascii="Symbol" w:hAnsi="Symbol"/>
    </w:rPr>
  </w:style>
  <w:style w:type="character" w:customStyle="1" w:styleId="WW8Num13z1">
    <w:name w:val="WW8Num13z1"/>
    <w:rsid w:val="004615DA"/>
    <w:rPr>
      <w:rFonts w:ascii="Symbol" w:hAnsi="Symbol"/>
    </w:rPr>
  </w:style>
  <w:style w:type="character" w:customStyle="1" w:styleId="WW8Num15z0">
    <w:name w:val="WW8Num15z0"/>
    <w:rsid w:val="004615DA"/>
    <w:rPr>
      <w:rFonts w:ascii="Symbol" w:hAnsi="Symbol"/>
    </w:rPr>
  </w:style>
  <w:style w:type="character" w:customStyle="1" w:styleId="WW8Num15z1">
    <w:name w:val="WW8Num15z1"/>
    <w:rsid w:val="004615DA"/>
    <w:rPr>
      <w:rFonts w:ascii="Times New Roman" w:hAnsi="Times New Roman" w:cs="Times New Roman"/>
    </w:rPr>
  </w:style>
  <w:style w:type="character" w:customStyle="1" w:styleId="WW8Num15z2">
    <w:name w:val="WW8Num15z2"/>
    <w:rsid w:val="004615DA"/>
    <w:rPr>
      <w:rFonts w:ascii="Wingdings" w:hAnsi="Wingdings"/>
    </w:rPr>
  </w:style>
  <w:style w:type="character" w:customStyle="1" w:styleId="WW8Num15z4">
    <w:name w:val="WW8Num15z4"/>
    <w:rsid w:val="004615DA"/>
    <w:rPr>
      <w:rFonts w:ascii="Courier New" w:hAnsi="Courier New" w:cs="Courier New"/>
    </w:rPr>
  </w:style>
  <w:style w:type="character" w:customStyle="1" w:styleId="WW8Num17z1">
    <w:name w:val="WW8Num17z1"/>
    <w:rsid w:val="004615DA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4615DA"/>
    <w:rPr>
      <w:rFonts w:ascii="Symbol" w:hAnsi="Symbol"/>
    </w:rPr>
  </w:style>
  <w:style w:type="character" w:customStyle="1" w:styleId="WW8Num21z1">
    <w:name w:val="WW8Num21z1"/>
    <w:rsid w:val="004615DA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4615DA"/>
  </w:style>
  <w:style w:type="character" w:customStyle="1" w:styleId="ac">
    <w:name w:val="Основной шрифт"/>
    <w:rsid w:val="004615DA"/>
  </w:style>
  <w:style w:type="paragraph" w:customStyle="1" w:styleId="ad">
    <w:name w:val="Заголовок"/>
    <w:basedOn w:val="a"/>
    <w:next w:val="ae"/>
    <w:rsid w:val="004615DA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e">
    <w:name w:val="Body Text"/>
    <w:basedOn w:val="a"/>
    <w:link w:val="af"/>
    <w:rsid w:val="004615DA"/>
    <w:pPr>
      <w:suppressAutoHyphens/>
    </w:pPr>
    <w:rPr>
      <w:b/>
      <w:sz w:val="28"/>
      <w:szCs w:val="20"/>
      <w:lang w:eastAsia="ar-SA"/>
    </w:rPr>
  </w:style>
  <w:style w:type="character" w:customStyle="1" w:styleId="af">
    <w:name w:val="Основной текст Знак"/>
    <w:basedOn w:val="a0"/>
    <w:link w:val="ae"/>
    <w:rsid w:val="004615D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0">
    <w:name w:val="List"/>
    <w:basedOn w:val="ae"/>
    <w:rsid w:val="004615DA"/>
    <w:rPr>
      <w:rFonts w:ascii="Arial" w:hAnsi="Arial" w:cs="Tahoma"/>
    </w:rPr>
  </w:style>
  <w:style w:type="paragraph" w:customStyle="1" w:styleId="12">
    <w:name w:val="Название1"/>
    <w:basedOn w:val="a"/>
    <w:rsid w:val="004615DA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3">
    <w:name w:val="Указатель1"/>
    <w:basedOn w:val="a"/>
    <w:rsid w:val="004615DA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styleId="af1">
    <w:name w:val="Body Text Indent"/>
    <w:basedOn w:val="a"/>
    <w:link w:val="af2"/>
    <w:rsid w:val="004615DA"/>
    <w:pPr>
      <w:suppressAutoHyphens/>
      <w:ind w:firstLine="720"/>
    </w:pPr>
    <w:rPr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4615D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"/>
    <w:rsid w:val="004615DA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31">
    <w:name w:val="Основной текст с отступом 31"/>
    <w:basedOn w:val="a"/>
    <w:rsid w:val="004615DA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4">
    <w:name w:val="Знак1"/>
    <w:basedOn w:val="a"/>
    <w:rsid w:val="004615DA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3">
    <w:name w:val="Title"/>
    <w:basedOn w:val="a"/>
    <w:next w:val="af4"/>
    <w:link w:val="af5"/>
    <w:qFormat/>
    <w:rsid w:val="004615DA"/>
    <w:pPr>
      <w:suppressAutoHyphens/>
      <w:jc w:val="center"/>
    </w:pPr>
    <w:rPr>
      <w:b/>
      <w:bCs/>
      <w:sz w:val="28"/>
      <w:lang w:eastAsia="ar-SA"/>
    </w:rPr>
  </w:style>
  <w:style w:type="paragraph" w:styleId="af4">
    <w:name w:val="Subtitle"/>
    <w:basedOn w:val="ad"/>
    <w:next w:val="ae"/>
    <w:link w:val="af6"/>
    <w:qFormat/>
    <w:rsid w:val="004615DA"/>
    <w:pPr>
      <w:jc w:val="center"/>
    </w:pPr>
    <w:rPr>
      <w:i/>
      <w:iCs/>
    </w:rPr>
  </w:style>
  <w:style w:type="character" w:customStyle="1" w:styleId="af6">
    <w:name w:val="Подзаголовок Знак"/>
    <w:basedOn w:val="a0"/>
    <w:link w:val="af4"/>
    <w:rsid w:val="004615DA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5">
    <w:name w:val="Название Знак"/>
    <w:basedOn w:val="a0"/>
    <w:link w:val="af3"/>
    <w:rsid w:val="004615DA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310">
    <w:name w:val="Основной текст 31"/>
    <w:basedOn w:val="a"/>
    <w:rsid w:val="004615DA"/>
    <w:pPr>
      <w:suppressAutoHyphens/>
      <w:spacing w:after="120"/>
    </w:pPr>
    <w:rPr>
      <w:sz w:val="16"/>
      <w:szCs w:val="16"/>
      <w:lang w:eastAsia="ar-SA"/>
    </w:rPr>
  </w:style>
  <w:style w:type="paragraph" w:customStyle="1" w:styleId="af7">
    <w:name w:val="Знак"/>
    <w:basedOn w:val="a"/>
    <w:rsid w:val="004615DA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8">
    <w:name w:val="Содержимое таблицы"/>
    <w:basedOn w:val="a"/>
    <w:rsid w:val="004615DA"/>
    <w:pPr>
      <w:suppressLineNumbers/>
      <w:suppressAutoHyphens/>
    </w:pPr>
    <w:rPr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4615DA"/>
    <w:pPr>
      <w:jc w:val="center"/>
    </w:pPr>
    <w:rPr>
      <w:b/>
      <w:bCs/>
    </w:rPr>
  </w:style>
  <w:style w:type="paragraph" w:customStyle="1" w:styleId="afa">
    <w:name w:val="Содержимое врезки"/>
    <w:basedOn w:val="ae"/>
    <w:rsid w:val="004615DA"/>
  </w:style>
  <w:style w:type="character" w:customStyle="1" w:styleId="22">
    <w:name w:val="Основной текст с отступом 2 Знак"/>
    <w:basedOn w:val="a0"/>
    <w:link w:val="23"/>
    <w:uiPriority w:val="99"/>
    <w:semiHidden/>
    <w:rsid w:val="004615D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"/>
    <w:link w:val="22"/>
    <w:uiPriority w:val="99"/>
    <w:semiHidden/>
    <w:unhideWhenUsed/>
    <w:rsid w:val="004615DA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32">
    <w:name w:val="Body Text 3"/>
    <w:basedOn w:val="a"/>
    <w:link w:val="33"/>
    <w:rsid w:val="004615D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4615DA"/>
    <w:rPr>
      <w:rFonts w:ascii="Times New Roman" w:eastAsia="Times New Roman" w:hAnsi="Times New Roman" w:cs="Times New Roman"/>
      <w:sz w:val="16"/>
      <w:szCs w:val="16"/>
    </w:rPr>
  </w:style>
  <w:style w:type="paragraph" w:styleId="34">
    <w:name w:val="Body Text Indent 3"/>
    <w:basedOn w:val="a"/>
    <w:link w:val="35"/>
    <w:uiPriority w:val="99"/>
    <w:semiHidden/>
    <w:unhideWhenUsed/>
    <w:rsid w:val="00A318CF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A318C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WW8Num4z2">
    <w:name w:val="WW8Num4z2"/>
    <w:rsid w:val="00095FB0"/>
    <w:rPr>
      <w:rFonts w:ascii="Wingdings" w:hAnsi="Wingdings"/>
    </w:rPr>
  </w:style>
  <w:style w:type="paragraph" w:styleId="24">
    <w:name w:val="Body Text 2"/>
    <w:basedOn w:val="a"/>
    <w:link w:val="25"/>
    <w:rsid w:val="00555A96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555A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BD5D0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6027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Web">
    <w:name w:val="Обычный (Web)"/>
    <w:basedOn w:val="a"/>
    <w:rsid w:val="0056027A"/>
    <w:pPr>
      <w:suppressAutoHyphens/>
      <w:spacing w:before="100" w:after="100"/>
    </w:pPr>
    <w:rPr>
      <w:rFonts w:cs="Tahoma"/>
      <w:kern w:val="1"/>
      <w:szCs w:val="20"/>
      <w:lang w:eastAsia="ar-SA"/>
    </w:rPr>
  </w:style>
  <w:style w:type="paragraph" w:customStyle="1" w:styleId="WW-2">
    <w:name w:val="WW-Основной текст 2"/>
    <w:basedOn w:val="a"/>
    <w:rsid w:val="0056027A"/>
    <w:pPr>
      <w:tabs>
        <w:tab w:val="left" w:pos="1134"/>
      </w:tabs>
      <w:suppressAutoHyphens/>
      <w:jc w:val="both"/>
    </w:pPr>
    <w:rPr>
      <w:rFonts w:cs="Tahoma"/>
      <w:color w:val="FF0000"/>
      <w:kern w:val="1"/>
      <w:shd w:val="clear" w:color="auto" w:fill="FFFF00"/>
      <w:lang w:eastAsia="ar-SA"/>
    </w:rPr>
  </w:style>
  <w:style w:type="paragraph" w:styleId="afb">
    <w:name w:val="Block Text"/>
    <w:basedOn w:val="a"/>
    <w:rsid w:val="004D7CAF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customStyle="1" w:styleId="Standard">
    <w:name w:val="Standard"/>
    <w:rsid w:val="006B2380"/>
    <w:pPr>
      <w:suppressAutoHyphens/>
      <w:autoSpaceDN w:val="0"/>
      <w:spacing w:line="240" w:lineRule="auto"/>
      <w:jc w:val="left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ru-RU"/>
    </w:rPr>
  </w:style>
  <w:style w:type="paragraph" w:customStyle="1" w:styleId="TableContents">
    <w:name w:val="Table Contents"/>
    <w:basedOn w:val="Standard"/>
    <w:rsid w:val="006B2380"/>
    <w:pPr>
      <w:suppressLineNumbers/>
    </w:pPr>
  </w:style>
  <w:style w:type="numbering" w:customStyle="1" w:styleId="WWNum3">
    <w:name w:val="WWNum3"/>
    <w:basedOn w:val="a2"/>
    <w:rsid w:val="006B2380"/>
    <w:pPr>
      <w:numPr>
        <w:numId w:val="44"/>
      </w:numPr>
    </w:pPr>
  </w:style>
  <w:style w:type="paragraph" w:customStyle="1" w:styleId="caaieiaie2">
    <w:name w:val="caaieiaie 2"/>
    <w:basedOn w:val="a"/>
    <w:next w:val="a"/>
    <w:rsid w:val="006B7BD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afc">
    <w:name w:val="Базовый"/>
    <w:rsid w:val="006B7BD0"/>
    <w:pPr>
      <w:suppressAutoHyphens/>
      <w:spacing w:after="20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0">
    <w:name w:val="WWNum3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277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5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563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%20ZiminaNV@yanos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89;&#1088;-yanos@yandex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refinery.yaroslavl.su/index.php?module=tend&amp;page=sto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7F930-FC6C-4039-BAD1-5E5C5A4E3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7081</Words>
  <Characters>40362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47349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Зимина Надежда Владимировна</cp:lastModifiedBy>
  <cp:revision>4</cp:revision>
  <cp:lastPrinted>2014-08-01T11:18:00Z</cp:lastPrinted>
  <dcterms:created xsi:type="dcterms:W3CDTF">2014-08-05T09:25:00Z</dcterms:created>
  <dcterms:modified xsi:type="dcterms:W3CDTF">2014-08-06T06:13:00Z</dcterms:modified>
</cp:coreProperties>
</file>